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A1728D" w14:paraId="38DB7417" w14:textId="77777777">
        <w:tc>
          <w:tcPr>
            <w:tcW w:w="509" w:type="dxa"/>
          </w:tcPr>
          <w:p w14:paraId="53C2C647" w14:textId="77777777" w:rsidR="00A1728D" w:rsidRDefault="00EA4CFB">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23D6869" w14:textId="77777777" w:rsidR="00A1728D" w:rsidRDefault="00EA4CFB">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65.020.01</w:t>
            </w:r>
            <w:r>
              <w:rPr>
                <w:rFonts w:ascii="黑体" w:eastAsia="黑体" w:hAnsi="黑体"/>
                <w:sz w:val="21"/>
                <w:szCs w:val="21"/>
              </w:rPr>
              <w:fldChar w:fldCharType="end"/>
            </w:r>
            <w:bookmarkEnd w:id="0"/>
          </w:p>
        </w:tc>
      </w:tr>
      <w:tr w:rsidR="00A1728D" w14:paraId="71D7CF70" w14:textId="77777777">
        <w:tc>
          <w:tcPr>
            <w:tcW w:w="509" w:type="dxa"/>
          </w:tcPr>
          <w:p w14:paraId="56015837" w14:textId="77777777" w:rsidR="00A1728D" w:rsidRDefault="00EA4CFB">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A1728D" w14:paraId="4414311F" w14:textId="77777777">
              <w:trPr>
                <w:trHeight w:hRule="exact" w:val="1021"/>
              </w:trPr>
              <w:tc>
                <w:tcPr>
                  <w:tcW w:w="9242" w:type="dxa"/>
                  <w:vAlign w:val="center"/>
                </w:tcPr>
                <w:p w14:paraId="0CA22939" w14:textId="77777777" w:rsidR="00A1728D" w:rsidRDefault="00EA4CFB" w:rsidP="001842F4">
                  <w:pPr>
                    <w:pStyle w:val="afffff1"/>
                    <w:framePr w:w="0" w:hRule="auto" w:wrap="auto" w:hAnchor="text" w:xAlign="left" w:yAlign="inline" w:anchorLock="0"/>
                    <w:ind w:left="420" w:right="624"/>
                    <w:rPr>
                      <w:rFonts w:ascii="宋体" w:hAnsi="宋体"/>
                      <w:sz w:val="28"/>
                      <w:szCs w:val="28"/>
                    </w:rPr>
                  </w:pPr>
                  <w:r>
                    <w:rPr>
                      <w:noProof/>
                    </w:rPr>
                    <w:drawing>
                      <wp:inline distT="0" distB="0" distL="0" distR="0" wp14:anchorId="2E307806" wp14:editId="1479530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0D71F228" wp14:editId="6763A32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55AD3BB1" w14:textId="77777777" w:rsidR="00A1728D" w:rsidRDefault="00EA4CFB">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05</w:t>
            </w:r>
            <w:r>
              <w:rPr>
                <w:rFonts w:ascii="黑体" w:eastAsia="黑体" w:hAnsi="黑体"/>
                <w:sz w:val="21"/>
                <w:szCs w:val="21"/>
              </w:rPr>
              <w:fldChar w:fldCharType="end"/>
            </w:r>
            <w:bookmarkEnd w:id="2"/>
          </w:p>
        </w:tc>
      </w:tr>
    </w:tbl>
    <w:bookmarkStart w:id="3" w:name="_Hlk26473981"/>
    <w:p w14:paraId="7F3DE93B" w14:textId="77777777" w:rsidR="00A1728D" w:rsidRDefault="00EA4CFB">
      <w:pPr>
        <w:pStyle w:val="afffff2"/>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05296BDB" w14:textId="77777777" w:rsidR="00A1728D" w:rsidRDefault="00EA4CFB">
      <w:pPr>
        <w:pStyle w:val="affffffffff4"/>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211B67EF" w14:textId="77777777" w:rsidR="00A1728D" w:rsidRDefault="00EA4CFB">
      <w:pPr>
        <w:pStyle w:val="affffffffff5"/>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336EF838" w14:textId="77777777" w:rsidR="00A1728D" w:rsidRDefault="00EA4CFB">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475DE1C" wp14:editId="68D6D00E">
                <wp:simplePos x="0" y="0"/>
                <wp:positionH relativeFrom="page">
                  <wp:posOffset>900430</wp:posOffset>
                </wp:positionH>
                <wp:positionV relativeFrom="page">
                  <wp:posOffset>2700020</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pt;height:0pt;width:481.9pt;mso-position-horizontal-relative:page;mso-position-vertical-relative:page;z-index:251660288;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f4jzNgAAAAM&#10;AQAADwAAAAAAAAABACAAAAAiAAAAZHJzL2Rvd25yZXYueG1sUEsBAhQAFAAAAAgAh07iQAM1DObj&#10;AQAAqgMAAA4AAAAAAAAAAQAgAAAAJwEAAGRycy9lMm9Eb2MueG1sUEsFBgAAAAAGAAYAWQEAAHwF&#10;AAAAAA==&#10;">
                <v:fill on="f" focussize="0,0"/>
                <v:stroke color="#000000" joinstyle="round"/>
                <v:imagedata o:title=""/>
                <o:lock v:ext="edit" aspectratio="f"/>
              </v:line>
            </w:pict>
          </mc:Fallback>
        </mc:AlternateContent>
      </w:r>
    </w:p>
    <w:p w14:paraId="43353F41" w14:textId="77777777" w:rsidR="00A1728D" w:rsidRDefault="00A1728D">
      <w:pPr>
        <w:pStyle w:val="afffff2"/>
        <w:framePr w:w="9639" w:h="6976" w:hRule="exact" w:hSpace="0" w:vSpace="0" w:wrap="around" w:hAnchor="page" w:y="6408"/>
        <w:jc w:val="center"/>
        <w:rPr>
          <w:rFonts w:ascii="黑体" w:eastAsia="黑体" w:hAnsi="黑体"/>
          <w:b w:val="0"/>
          <w:bCs w:val="0"/>
          <w:w w:val="100"/>
        </w:rPr>
      </w:pPr>
    </w:p>
    <w:p w14:paraId="6CC88251" w14:textId="77777777" w:rsidR="00A1728D" w:rsidRDefault="00EA4CFB">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奇楠沉香冷钻结香技术规程</w:t>
      </w:r>
      <w:r>
        <w:fldChar w:fldCharType="end"/>
      </w:r>
      <w:bookmarkEnd w:id="9"/>
    </w:p>
    <w:p w14:paraId="633C583B" w14:textId="77777777" w:rsidR="00A1728D" w:rsidRDefault="00A1728D">
      <w:pPr>
        <w:framePr w:w="9639" w:h="6974" w:hRule="exact" w:wrap="around" w:vAnchor="page" w:hAnchor="page" w:x="1419" w:y="6408" w:anchorLock="1"/>
        <w:ind w:left="-1418"/>
      </w:pPr>
    </w:p>
    <w:p w14:paraId="1D11C48D" w14:textId="77777777" w:rsidR="00A1728D" w:rsidRDefault="00EA4CFB">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code of practice for cold drilling of Aquilaria sinensis‘Qi Nan’</w:t>
      </w:r>
      <w:r>
        <w:rPr>
          <w:rFonts w:ascii="黑体" w:eastAsia="黑体" w:hAnsi="黑体"/>
          <w:szCs w:val="28"/>
        </w:rPr>
        <w:fldChar w:fldCharType="end"/>
      </w:r>
      <w:bookmarkEnd w:id="10"/>
    </w:p>
    <w:p w14:paraId="4DAE0507" w14:textId="77777777" w:rsidR="00A1728D" w:rsidRDefault="00A1728D">
      <w:pPr>
        <w:framePr w:w="9639" w:h="6974" w:hRule="exact" w:wrap="around" w:vAnchor="page" w:hAnchor="page" w:x="1419" w:y="6408" w:anchorLock="1"/>
        <w:spacing w:line="760" w:lineRule="exact"/>
        <w:ind w:left="-1418"/>
      </w:pPr>
    </w:p>
    <w:p w14:paraId="2803B30A" w14:textId="77777777" w:rsidR="00A1728D" w:rsidRDefault="00A1728D">
      <w:pPr>
        <w:pStyle w:val="afffffffa"/>
        <w:framePr w:w="9639" w:h="6974" w:hRule="exact" w:wrap="around" w:vAnchor="page" w:hAnchor="page" w:x="1419" w:y="6408" w:anchorLock="1"/>
        <w:textAlignment w:val="bottom"/>
        <w:rPr>
          <w:rFonts w:eastAsia="黑体"/>
          <w:szCs w:val="28"/>
        </w:rPr>
      </w:pPr>
    </w:p>
    <w:p w14:paraId="30F843C7" w14:textId="2735A12C" w:rsidR="00A1728D" w:rsidRDefault="00EA4CFB">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ins w:id="12" w:author="苏 子华" w:date="2024-07-31T13:33:00Z">
        <w:r w:rsidR="001842F4">
          <w:rPr>
            <w:sz w:val="24"/>
            <w:szCs w:val="28"/>
          </w:rPr>
        </w:r>
      </w:ins>
      <w:r w:rsidR="00CD0B41">
        <w:rPr>
          <w:sz w:val="24"/>
          <w:szCs w:val="28"/>
        </w:rPr>
        <w:fldChar w:fldCharType="separate"/>
      </w:r>
      <w:r>
        <w:rPr>
          <w:sz w:val="24"/>
          <w:szCs w:val="28"/>
        </w:rPr>
        <w:fldChar w:fldCharType="end"/>
      </w:r>
      <w:bookmarkEnd w:id="11"/>
    </w:p>
    <w:p w14:paraId="3F4CE529" w14:textId="77777777" w:rsidR="00A1728D" w:rsidRDefault="00EA4CFB">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14:paraId="040034C2" w14:textId="77777777" w:rsidR="00A1728D" w:rsidRDefault="00EA4CFB">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CD0B41">
        <w:rPr>
          <w:b/>
          <w:sz w:val="21"/>
          <w:szCs w:val="28"/>
        </w:rPr>
      </w:r>
      <w:r w:rsidR="00CD0B41">
        <w:rPr>
          <w:b/>
          <w:sz w:val="21"/>
          <w:szCs w:val="28"/>
        </w:rPr>
        <w:fldChar w:fldCharType="separate"/>
      </w:r>
      <w:r>
        <w:rPr>
          <w:b/>
          <w:sz w:val="21"/>
          <w:szCs w:val="28"/>
        </w:rPr>
        <w:fldChar w:fldCharType="end"/>
      </w:r>
      <w:bookmarkEnd w:id="14"/>
    </w:p>
    <w:p w14:paraId="16F4A84F" w14:textId="77777777" w:rsidR="00A1728D" w:rsidRDefault="00EA4CFB">
      <w:pPr>
        <w:pStyle w:val="affffffffff2"/>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14:paraId="42E98A28" w14:textId="77777777" w:rsidR="00A1728D" w:rsidRDefault="00EA4CFB">
      <w:pPr>
        <w:pStyle w:val="affffffffff3"/>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14:paraId="146607DC" w14:textId="77777777" w:rsidR="00A1728D" w:rsidRDefault="00EA4CFB">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1"/>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14:paraId="294848E8" w14:textId="77777777" w:rsidR="00A1728D" w:rsidRDefault="00EA4CFB">
      <w:pPr>
        <w:rPr>
          <w:rFonts w:ascii="宋体" w:hAnsi="宋体"/>
          <w:sz w:val="28"/>
          <w:szCs w:val="28"/>
        </w:rPr>
        <w:sectPr w:rsidR="00A1728D">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1312" behindDoc="0" locked="1" layoutInCell="1" allowOverlap="1" wp14:anchorId="13F89AE8" wp14:editId="435B6663">
                <wp:simplePos x="0" y="0"/>
                <wp:positionH relativeFrom="page">
                  <wp:posOffset>899795</wp:posOffset>
                </wp:positionH>
                <wp:positionV relativeFrom="page">
                  <wp:posOffset>9252585</wp:posOffset>
                </wp:positionV>
                <wp:extent cx="6120130" cy="0"/>
                <wp:effectExtent l="0" t="0" r="1397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55pt;height:0pt;width:481.9pt;mso-position-horizontal-relative:page;mso-position-vertical-relative:page;z-index:251661312;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cE4iM+MB&#10;AACqAwAADgAAAAAAAAABACAAAAAmAQAAZHJzL2Uyb0RvYy54bWxQSwUGAAAAAAYABgBZAQAAewUA&#10;AAAA&#10;">
                <v:fill on="f" focussize="0,0"/>
                <v:stroke color="#000000" joinstyle="round"/>
                <v:imagedata o:title=""/>
                <o:lock v:ext="edit" aspectratio="f"/>
                <w10:anchorlock/>
              </v:line>
            </w:pict>
          </mc:Fallback>
        </mc:AlternateContent>
      </w:r>
    </w:p>
    <w:p w14:paraId="5521B8C8" w14:textId="77777777" w:rsidR="00A1728D" w:rsidRDefault="00EA4CFB">
      <w:pPr>
        <w:pStyle w:val="a6"/>
        <w:spacing w:after="360"/>
      </w:pPr>
      <w:bookmarkStart w:id="22" w:name="BookMark2"/>
      <w:r>
        <w:rPr>
          <w:spacing w:val="320"/>
        </w:rPr>
        <w:lastRenderedPageBreak/>
        <w:t>前</w:t>
      </w:r>
      <w:r>
        <w:t>言</w:t>
      </w:r>
    </w:p>
    <w:p w14:paraId="09BABBF5" w14:textId="77777777" w:rsidR="00A1728D" w:rsidRDefault="00EA4CFB">
      <w:pPr>
        <w:pStyle w:val="afffff7"/>
        <w:ind w:firstLine="420"/>
      </w:pPr>
      <w:r>
        <w:rPr>
          <w:rFonts w:hint="eastAsia"/>
        </w:rPr>
        <w:t>本文件参照GB/T 1.1—2020《标准化工作导则  第1部分：标准化文件的结构和起草规则》的规定起草。</w:t>
      </w:r>
    </w:p>
    <w:p w14:paraId="5BC95DAD" w14:textId="77777777" w:rsidR="00A1728D" w:rsidRDefault="00EA4CFB">
      <w:pPr>
        <w:pStyle w:val="afffff7"/>
        <w:ind w:firstLine="420"/>
      </w:pPr>
      <w:r>
        <w:rPr>
          <w:rFonts w:hint="eastAsia"/>
        </w:rPr>
        <w:t>请注意本文件的某些内容可能涉及专利。本文件的发布机构不承担识别专利的责任。</w:t>
      </w:r>
    </w:p>
    <w:p w14:paraId="571B8E1D" w14:textId="77777777" w:rsidR="00A1728D" w:rsidRDefault="00EA4CFB">
      <w:pPr>
        <w:pStyle w:val="afffff7"/>
        <w:ind w:firstLine="420"/>
      </w:pPr>
      <w:r>
        <w:rPr>
          <w:rFonts w:hint="eastAsia"/>
        </w:rPr>
        <w:t>本文件由广西林学会提出、归口并</w:t>
      </w:r>
      <w:r>
        <w:t>宣贯</w:t>
      </w:r>
      <w:r>
        <w:rPr>
          <w:rFonts w:hint="eastAsia"/>
        </w:rPr>
        <w:t>。</w:t>
      </w:r>
    </w:p>
    <w:p w14:paraId="5727C753" w14:textId="77777777" w:rsidR="00A1728D" w:rsidRDefault="00EA4CFB">
      <w:pPr>
        <w:pStyle w:val="afffff7"/>
        <w:ind w:firstLine="420"/>
      </w:pPr>
      <w:r>
        <w:rPr>
          <w:rFonts w:hint="eastAsia"/>
        </w:rPr>
        <w:t>本文件起草单位：广西区直国有林场林下经济绿色产业联合会、广西壮族自治区林业科学研究院、南宁师范大学、广西壮族自治区国有高峰林场、广西壮族自治区南宁市良凤江国家森林公园（南宁树木园）、广西南宁金参林科技有限公司、天峨县大山生态林场。</w:t>
      </w:r>
    </w:p>
    <w:p w14:paraId="2C169E5C" w14:textId="77777777" w:rsidR="00A1728D" w:rsidRDefault="00EA4CFB">
      <w:pPr>
        <w:pStyle w:val="afffff7"/>
        <w:ind w:firstLine="420"/>
      </w:pPr>
      <w:r>
        <w:rPr>
          <w:rFonts w:hint="eastAsia"/>
        </w:rPr>
        <w:t>本文件主要起草人：刘晓星、竺永金、黄晓霞、邓福春、曾祥艳、李本丽、宁祥坤、龙洁琼、梁东华、罗蜜、刘民智、黄娟、陈迎迎、李宝财、梁晓静、王坤、梁文汇、李开祥、刘玉军、刘莉。</w:t>
      </w:r>
    </w:p>
    <w:p w14:paraId="7AC5F5C7" w14:textId="77777777" w:rsidR="00A1728D" w:rsidRDefault="00A1728D">
      <w:pPr>
        <w:pStyle w:val="afffff7"/>
        <w:ind w:firstLine="420"/>
      </w:pPr>
    </w:p>
    <w:p w14:paraId="1772C2A4" w14:textId="77777777" w:rsidR="00A1728D" w:rsidRDefault="00A1728D">
      <w:pPr>
        <w:pStyle w:val="afffff7"/>
        <w:ind w:firstLine="420"/>
        <w:sectPr w:rsidR="00A1728D">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linePitch="312"/>
        </w:sectPr>
      </w:pPr>
    </w:p>
    <w:p w14:paraId="28A1BE0F" w14:textId="77777777" w:rsidR="00A1728D" w:rsidRDefault="00A1728D">
      <w:pPr>
        <w:spacing w:line="20" w:lineRule="exact"/>
        <w:jc w:val="center"/>
        <w:rPr>
          <w:rFonts w:ascii="黑体" w:eastAsia="黑体" w:hAnsi="黑体"/>
          <w:sz w:val="32"/>
          <w:szCs w:val="32"/>
        </w:rPr>
      </w:pPr>
      <w:bookmarkStart w:id="23" w:name="BookMark4"/>
      <w:bookmarkEnd w:id="22"/>
    </w:p>
    <w:p w14:paraId="60050CEE" w14:textId="77777777" w:rsidR="00A1728D" w:rsidRDefault="00A1728D">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1502959BF3244B5587813501B04DB51E"/>
        </w:placeholder>
      </w:sdtPr>
      <w:sdtEndPr/>
      <w:sdtContent>
        <w:p w14:paraId="3CCDEB3D" w14:textId="77777777" w:rsidR="00A1728D" w:rsidRDefault="00EA4CFB">
          <w:pPr>
            <w:pStyle w:val="afffffffffa"/>
            <w:spacing w:beforeLines="182" w:before="436" w:afterLines="220" w:after="528"/>
          </w:pPr>
          <w:r>
            <w:rPr>
              <w:rFonts w:hint="eastAsia"/>
            </w:rPr>
            <w:t>奇楠沉香冷钻结香技术规程</w:t>
          </w:r>
        </w:p>
      </w:sdtContent>
    </w:sdt>
    <w:p w14:paraId="42C668C3" w14:textId="77777777" w:rsidR="00A1728D" w:rsidRDefault="00EA4CFB">
      <w:pPr>
        <w:pStyle w:val="affc"/>
        <w:spacing w:before="240" w:after="240"/>
      </w:pPr>
      <w:bookmarkStart w:id="25" w:name="_Toc26718930"/>
      <w:bookmarkStart w:id="26" w:name="_Toc97192964"/>
      <w:bookmarkStart w:id="27" w:name="_Toc17233333"/>
      <w:bookmarkStart w:id="28" w:name="_Toc26648465"/>
      <w:bookmarkStart w:id="29" w:name="_Toc17233325"/>
      <w:bookmarkStart w:id="30" w:name="_Toc24884211"/>
      <w:bookmarkStart w:id="31" w:name="_Toc26986530"/>
      <w:bookmarkStart w:id="32" w:name="_Toc24884218"/>
      <w:bookmarkStart w:id="33" w:name="_Toc26986771"/>
      <w:bookmarkEnd w:id="24"/>
      <w:r>
        <w:rPr>
          <w:rFonts w:hint="eastAsia"/>
        </w:rPr>
        <w:t>范围</w:t>
      </w:r>
      <w:bookmarkEnd w:id="25"/>
      <w:bookmarkEnd w:id="26"/>
      <w:bookmarkEnd w:id="27"/>
      <w:bookmarkEnd w:id="28"/>
      <w:bookmarkEnd w:id="29"/>
      <w:bookmarkEnd w:id="30"/>
      <w:bookmarkEnd w:id="31"/>
      <w:bookmarkEnd w:id="32"/>
      <w:bookmarkEnd w:id="33"/>
    </w:p>
    <w:p w14:paraId="50ADE65E" w14:textId="77777777" w:rsidR="00A1728D" w:rsidRDefault="00EA4CFB">
      <w:pPr>
        <w:pStyle w:val="afffff7"/>
        <w:ind w:firstLine="420"/>
      </w:pPr>
      <w:bookmarkStart w:id="34" w:name="_Toc26648466"/>
      <w:bookmarkStart w:id="35" w:name="_Toc17233326"/>
      <w:bookmarkStart w:id="36" w:name="_Toc17233334"/>
      <w:bookmarkStart w:id="37" w:name="_Toc24884219"/>
      <w:bookmarkStart w:id="38" w:name="_Toc24884212"/>
      <w:r>
        <w:rPr>
          <w:rFonts w:hint="eastAsia"/>
        </w:rPr>
        <w:t>本文件界定了奇楠沉香冷钻结香涉及的术语和定义，规定了主要器具、结香技术的要求，</w:t>
      </w:r>
      <w:r>
        <w:t>描述了</w:t>
      </w:r>
      <w:r>
        <w:rPr>
          <w:rFonts w:hint="eastAsia"/>
        </w:rPr>
        <w:t>冷钻</w:t>
      </w:r>
      <w:r>
        <w:t>结香</w:t>
      </w:r>
      <w:r>
        <w:rPr>
          <w:rFonts w:hint="eastAsia"/>
        </w:rPr>
        <w:t>过程</w:t>
      </w:r>
      <w:r>
        <w:t>信息的</w:t>
      </w:r>
      <w:r>
        <w:rPr>
          <w:rFonts w:hint="eastAsia"/>
        </w:rPr>
        <w:t>追溯</w:t>
      </w:r>
      <w:r>
        <w:t>方法</w:t>
      </w:r>
      <w:r>
        <w:rPr>
          <w:rFonts w:hint="eastAsia"/>
        </w:rPr>
        <w:t>。</w:t>
      </w:r>
    </w:p>
    <w:p w14:paraId="3A6B82B5" w14:textId="77777777" w:rsidR="00A1728D" w:rsidRDefault="00EA4CFB">
      <w:pPr>
        <w:pStyle w:val="afffff7"/>
        <w:ind w:firstLine="420"/>
      </w:pPr>
      <w:r>
        <w:rPr>
          <w:rFonts w:hint="eastAsia"/>
        </w:rPr>
        <w:t>本文件适用于奇楠沉香的冷钻结香</w:t>
      </w:r>
      <w:r>
        <w:t>。</w:t>
      </w:r>
    </w:p>
    <w:p w14:paraId="49823C6F" w14:textId="77777777" w:rsidR="00A1728D" w:rsidRDefault="00EA4CFB">
      <w:pPr>
        <w:pStyle w:val="affc"/>
        <w:spacing w:before="240" w:after="240"/>
      </w:pPr>
      <w:bookmarkStart w:id="39" w:name="_Toc26986772"/>
      <w:bookmarkStart w:id="40" w:name="_Toc97192965"/>
      <w:bookmarkStart w:id="41" w:name="_Toc26718931"/>
      <w:bookmarkStart w:id="42" w:name="_Toc26986531"/>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45550A2" w14:textId="77777777" w:rsidR="00A1728D" w:rsidRDefault="00EA4CFB">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8031650" w14:textId="77777777" w:rsidR="00A1728D" w:rsidRDefault="00EA4CFB">
      <w:pPr>
        <w:pStyle w:val="afffff7"/>
        <w:ind w:firstLine="420"/>
      </w:pPr>
      <w:r>
        <w:rPr>
          <w:rFonts w:hint="eastAsia"/>
        </w:rPr>
        <w:t>LY/T 2280</w:t>
      </w:r>
      <w:r>
        <w:t xml:space="preserve"> </w:t>
      </w:r>
      <w:r>
        <w:rPr>
          <w:rFonts w:hint="eastAsia"/>
        </w:rPr>
        <w:t xml:space="preserve"> 林木种苗生产经营档案</w:t>
      </w:r>
    </w:p>
    <w:p w14:paraId="297BF57F" w14:textId="77777777" w:rsidR="00A1728D" w:rsidRDefault="00EA4CFB">
      <w:pPr>
        <w:pStyle w:val="affc"/>
        <w:spacing w:before="240" w:after="240"/>
      </w:pPr>
      <w:bookmarkStart w:id="43" w:name="_Toc97192966"/>
      <w:r>
        <w:rPr>
          <w:rFonts w:hint="eastAsia"/>
          <w:szCs w:val="21"/>
        </w:rPr>
        <w:t>术语和定义</w:t>
      </w:r>
      <w:bookmarkEnd w:id="43"/>
    </w:p>
    <w:bookmarkStart w:id="44" w:name="_Toc26986532" w:displacedByCustomXml="next"/>
    <w:bookmarkEnd w:id="44"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385DB7C" w14:textId="77777777" w:rsidR="00A1728D" w:rsidRDefault="00EA4CFB">
          <w:pPr>
            <w:pStyle w:val="afffff7"/>
            <w:ind w:firstLine="420"/>
          </w:pPr>
          <w:r>
            <w:t>下列术语和定义适用于本文件。</w:t>
          </w:r>
        </w:p>
      </w:sdtContent>
    </w:sdt>
    <w:p w14:paraId="1141EF6E" w14:textId="77777777" w:rsidR="00A1728D" w:rsidRDefault="00EA4CFB">
      <w:pPr>
        <w:pStyle w:val="afffffffffff6"/>
        <w:ind w:left="420" w:hangingChars="200" w:hanging="420"/>
        <w:rPr>
          <w:rFonts w:ascii="黑体" w:eastAsia="黑体" w:hAnsi="黑体"/>
        </w:rPr>
      </w:pPr>
      <w:r>
        <w:rPr>
          <w:rFonts w:ascii="黑体" w:eastAsia="黑体" w:hAnsi="黑体"/>
        </w:rPr>
        <w:br/>
      </w:r>
      <w:r>
        <w:rPr>
          <w:rFonts w:ascii="黑体" w:eastAsia="黑体" w:hAnsi="黑体" w:hint="eastAsia"/>
        </w:rPr>
        <w:t xml:space="preserve">奇楠沉香  </w:t>
      </w:r>
      <w:r>
        <w:rPr>
          <w:rFonts w:ascii="黑体" w:eastAsia="黑体" w:hAnsi="黑体" w:hint="eastAsia"/>
          <w:i/>
          <w:iCs/>
        </w:rPr>
        <w:t xml:space="preserve">Aquilaria sinensis </w:t>
      </w:r>
      <w:r>
        <w:rPr>
          <w:rFonts w:ascii="黑体" w:eastAsia="黑体" w:hAnsi="黑体" w:hint="eastAsia"/>
          <w:iCs/>
        </w:rPr>
        <w:t>‘Qi Nan’</w:t>
      </w:r>
    </w:p>
    <w:p w14:paraId="298AF819" w14:textId="77777777" w:rsidR="00A1728D" w:rsidRDefault="00EA4CFB">
      <w:pPr>
        <w:pStyle w:val="afffff7"/>
        <w:ind w:firstLine="420"/>
      </w:pPr>
      <w:r>
        <w:rPr>
          <w:rFonts w:hint="eastAsia"/>
        </w:rPr>
        <w:t>瑞香科沉香属常绿乔木土沉香中具有易结香、早结香特性的土沉香品系，即特殊的土沉香奇楠种质。</w:t>
      </w:r>
    </w:p>
    <w:p w14:paraId="535CA635" w14:textId="77777777" w:rsidR="00A1728D" w:rsidRDefault="00EA4CFB">
      <w:pPr>
        <w:pStyle w:val="afffffffffff6"/>
        <w:ind w:left="420" w:hangingChars="200" w:hanging="420"/>
        <w:rPr>
          <w:rFonts w:ascii="黑体" w:eastAsia="黑体" w:hAnsi="黑体"/>
        </w:rPr>
      </w:pPr>
      <w:r>
        <w:rPr>
          <w:rFonts w:ascii="黑体" w:eastAsia="黑体" w:hAnsi="黑体"/>
        </w:rPr>
        <w:br/>
      </w:r>
      <w:r>
        <w:rPr>
          <w:rFonts w:ascii="黑体" w:eastAsia="黑体" w:hAnsi="黑体" w:hint="eastAsia"/>
        </w:rPr>
        <w:t>沉香  agarwood</w:t>
      </w:r>
    </w:p>
    <w:p w14:paraId="246111E7" w14:textId="77777777" w:rsidR="00A1728D" w:rsidRDefault="00EA4CFB">
      <w:pPr>
        <w:pStyle w:val="afffff7"/>
        <w:ind w:firstLine="420"/>
      </w:pPr>
      <w:r>
        <w:rPr>
          <w:rFonts w:hint="eastAsia"/>
        </w:rPr>
        <w:t>瑞香科沉香属植物受到自然或人为损伤后产生的含有树脂的木材。</w:t>
      </w:r>
    </w:p>
    <w:p w14:paraId="3AF88BCE" w14:textId="77777777" w:rsidR="00A1728D" w:rsidRDefault="00EA4CFB">
      <w:pPr>
        <w:pStyle w:val="afffffffffff6"/>
        <w:ind w:left="420" w:hangingChars="200" w:hanging="420"/>
        <w:rPr>
          <w:rFonts w:ascii="黑体" w:eastAsia="黑体" w:hAnsi="黑体"/>
        </w:rPr>
      </w:pPr>
      <w:r>
        <w:rPr>
          <w:rFonts w:ascii="黑体" w:eastAsia="黑体" w:hAnsi="黑体"/>
        </w:rPr>
        <w:br/>
      </w:r>
      <w:r>
        <w:rPr>
          <w:rFonts w:ascii="黑体" w:eastAsia="黑体" w:hAnsi="黑体" w:hint="eastAsia"/>
        </w:rPr>
        <w:t>结香  agarwood formation</w:t>
      </w:r>
    </w:p>
    <w:p w14:paraId="6C184336" w14:textId="77777777" w:rsidR="00A1728D" w:rsidRDefault="00EA4CFB">
      <w:pPr>
        <w:pStyle w:val="afffff7"/>
        <w:ind w:firstLine="420"/>
      </w:pPr>
      <w:r>
        <w:rPr>
          <w:rFonts w:hint="eastAsia"/>
        </w:rPr>
        <w:t>瑞香科沉香属植物受到自然或人为损伤后，诱导树体形成沉香的过程。</w:t>
      </w:r>
    </w:p>
    <w:p w14:paraId="79D7659A" w14:textId="77777777" w:rsidR="00A1728D" w:rsidRDefault="00EA4CFB">
      <w:pPr>
        <w:pStyle w:val="afffffffffff6"/>
        <w:ind w:left="420" w:hangingChars="200" w:hanging="420"/>
        <w:rPr>
          <w:rFonts w:ascii="黑体" w:eastAsia="黑体" w:hAnsi="黑体"/>
        </w:rPr>
      </w:pPr>
      <w:r>
        <w:rPr>
          <w:rFonts w:ascii="黑体" w:eastAsia="黑体" w:hAnsi="黑体"/>
        </w:rPr>
        <w:br/>
      </w:r>
      <w:r>
        <w:rPr>
          <w:rFonts w:ascii="黑体" w:eastAsia="黑体" w:hAnsi="黑体" w:hint="eastAsia"/>
        </w:rPr>
        <w:t>冷钻结香  agarwood cold drilling</w:t>
      </w:r>
    </w:p>
    <w:p w14:paraId="5761AFDE" w14:textId="77777777" w:rsidR="00A1728D" w:rsidRDefault="00EA4CFB">
      <w:pPr>
        <w:pStyle w:val="afffff7"/>
        <w:ind w:firstLine="420"/>
      </w:pPr>
      <w:r>
        <w:rPr>
          <w:rFonts w:hint="eastAsia"/>
        </w:rPr>
        <w:t>使用电钻对沉香树干钻孔损伤，诱导树体形成沉香的过程。</w:t>
      </w:r>
    </w:p>
    <w:p w14:paraId="59A4B947" w14:textId="77777777" w:rsidR="00A1728D" w:rsidRDefault="00EA4CFB">
      <w:pPr>
        <w:pStyle w:val="affc"/>
        <w:spacing w:before="240" w:after="240"/>
      </w:pPr>
      <w:r>
        <w:rPr>
          <w:rFonts w:hint="eastAsia"/>
        </w:rPr>
        <w:t>主要器具</w:t>
      </w:r>
    </w:p>
    <w:p w14:paraId="1F64CCA2" w14:textId="0C759427" w:rsidR="00A1728D" w:rsidRDefault="00EA4CFB">
      <w:pPr>
        <w:pStyle w:val="afffff7"/>
        <w:ind w:firstLine="420"/>
      </w:pPr>
      <w:r>
        <w:rPr>
          <w:rFonts w:hint="eastAsia"/>
        </w:rPr>
        <w:t>包括</w:t>
      </w:r>
      <w:r>
        <w:t>但不限于</w:t>
      </w:r>
      <w:r>
        <w:rPr>
          <w:rFonts w:hint="eastAsia"/>
        </w:rPr>
        <w:t>电钻、钻头、</w:t>
      </w:r>
      <w:bookmarkStart w:id="45" w:name="OLE_LINK1"/>
      <w:r>
        <w:rPr>
          <w:rFonts w:hint="eastAsia"/>
        </w:rPr>
        <w:t>梯子、枝剪</w:t>
      </w:r>
      <w:bookmarkEnd w:id="45"/>
      <w:r>
        <w:rPr>
          <w:rFonts w:hint="eastAsia"/>
        </w:rPr>
        <w:t>、钩刀。</w:t>
      </w:r>
    </w:p>
    <w:p w14:paraId="790B35A5" w14:textId="77777777" w:rsidR="00A1728D" w:rsidRDefault="00EA4CFB">
      <w:pPr>
        <w:pStyle w:val="affc"/>
        <w:spacing w:before="240" w:after="240"/>
      </w:pPr>
      <w:r>
        <w:rPr>
          <w:rFonts w:hint="eastAsia"/>
        </w:rPr>
        <w:t>结香技术</w:t>
      </w:r>
    </w:p>
    <w:p w14:paraId="3E15F021" w14:textId="77777777" w:rsidR="00A1728D" w:rsidRDefault="00EA4CFB">
      <w:pPr>
        <w:pStyle w:val="affd"/>
        <w:spacing w:before="120" w:after="120"/>
      </w:pPr>
      <w:r>
        <w:rPr>
          <w:rFonts w:hint="eastAsia"/>
        </w:rPr>
        <w:t>冷钻结香</w:t>
      </w:r>
      <w:r>
        <w:t>流程</w:t>
      </w:r>
    </w:p>
    <w:p w14:paraId="6AA9FF1F" w14:textId="77777777" w:rsidR="00A1728D" w:rsidRDefault="00EA4CFB">
      <w:pPr>
        <w:pStyle w:val="afffff7"/>
        <w:ind w:firstLine="420"/>
      </w:pPr>
      <w:r>
        <w:rPr>
          <w:rFonts w:hint="eastAsia"/>
        </w:rPr>
        <w:t>见图1。</w:t>
      </w:r>
    </w:p>
    <w:tbl>
      <w:tblPr>
        <w:tblStyle w:val="affff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A1728D" w14:paraId="0F7CFD85" w14:textId="77777777">
        <w:trPr>
          <w:jc w:val="center"/>
        </w:trPr>
        <w:tc>
          <w:tcPr>
            <w:tcW w:w="9344" w:type="dxa"/>
          </w:tcPr>
          <w:p w14:paraId="16AD4000" w14:textId="77777777" w:rsidR="00A1728D" w:rsidRDefault="00EA4CFB">
            <w:pPr>
              <w:pStyle w:val="afffff7"/>
              <w:ind w:firstLineChars="0" w:firstLine="0"/>
              <w:jc w:val="center"/>
            </w:pPr>
            <w:r>
              <w:rPr>
                <w:noProof/>
              </w:rPr>
              <w:lastRenderedPageBreak/>
              <mc:AlternateContent>
                <mc:Choice Requires="wpc">
                  <w:drawing>
                    <wp:inline distT="0" distB="0" distL="0" distR="0" wp14:anchorId="2473AEF8" wp14:editId="050C331E">
                      <wp:extent cx="5628640" cy="1480185"/>
                      <wp:effectExtent l="0" t="0" r="0" b="5715"/>
                      <wp:docPr id="36" name="画布 36"/>
                      <wp:cNvGraphicFramePr/>
                      <a:graphic xmlns:a="http://schemas.openxmlformats.org/drawingml/2006/main">
                        <a:graphicData uri="http://schemas.microsoft.com/office/word/2010/wordprocessingCanvas">
                          <wpc:wpc>
                            <wpc:bg>
                              <a:noFill/>
                            </wpc:bg>
                            <wpc:whole/>
                            <wps:wsp>
                              <wps:cNvPr id="15" name="Rectangle 14"/>
                              <wps:cNvSpPr>
                                <a:spLocks noChangeArrowheads="1"/>
                              </wps:cNvSpPr>
                              <wps:spPr bwMode="auto">
                                <a:xfrm>
                                  <a:off x="4062120" y="52564"/>
                                  <a:ext cx="1033780" cy="227965"/>
                                </a:xfrm>
                                <a:prstGeom prst="rect">
                                  <a:avLst/>
                                </a:prstGeom>
                                <a:solidFill>
                                  <a:srgbClr val="FFFFFF"/>
                                </a:solidFill>
                                <a:ln>
                                  <a:noFill/>
                                </a:ln>
                              </wps:spPr>
                              <wps:txbx>
                                <w:txbxContent>
                                  <w:p w14:paraId="10EE6B84" w14:textId="77777777" w:rsidR="00A1728D" w:rsidRDefault="00EA4CFB">
                                    <w:pPr>
                                      <w:spacing w:line="200" w:lineRule="exact"/>
                                      <w:jc w:val="center"/>
                                      <w:rPr>
                                        <w:sz w:val="15"/>
                                        <w:szCs w:val="15"/>
                                      </w:rPr>
                                    </w:pPr>
                                    <w:r>
                                      <w:rPr>
                                        <w:rFonts w:hint="eastAsia"/>
                                        <w:sz w:val="15"/>
                                        <w:szCs w:val="15"/>
                                      </w:rPr>
                                      <w:t>结香少或未结香</w:t>
                                    </w:r>
                                  </w:p>
                                </w:txbxContent>
                              </wps:txbx>
                              <wps:bodyPr rot="0" vert="horz" wrap="square" lIns="91440" tIns="45720" rIns="91440" bIns="45720" anchor="t" anchorCtr="0" upright="1">
                                <a:noAutofit/>
                              </wps:bodyPr>
                            </wps:wsp>
                            <wps:wsp>
                              <wps:cNvPr id="6" name="Rectangle 14"/>
                              <wps:cNvSpPr>
                                <a:spLocks noChangeArrowheads="1"/>
                              </wps:cNvSpPr>
                              <wps:spPr bwMode="auto">
                                <a:xfrm>
                                  <a:off x="1845310" y="487680"/>
                                  <a:ext cx="635635" cy="253365"/>
                                </a:xfrm>
                                <a:prstGeom prst="rect">
                                  <a:avLst/>
                                </a:prstGeom>
                                <a:solidFill>
                                  <a:srgbClr val="FFFFFF"/>
                                </a:solidFill>
                                <a:ln w="9525">
                                  <a:solidFill>
                                    <a:srgbClr val="000000"/>
                                  </a:solidFill>
                                  <a:miter lim="800000"/>
                                </a:ln>
                              </wps:spPr>
                              <wps:txbx>
                                <w:txbxContent>
                                  <w:p w14:paraId="703CDE86" w14:textId="77777777" w:rsidR="00A1728D" w:rsidRDefault="00EA4CFB">
                                    <w:pPr>
                                      <w:spacing w:line="200" w:lineRule="exact"/>
                                      <w:jc w:val="center"/>
                                      <w:rPr>
                                        <w:sz w:val="15"/>
                                        <w:szCs w:val="15"/>
                                      </w:rPr>
                                    </w:pPr>
                                    <w:r>
                                      <w:rPr>
                                        <w:rFonts w:hint="eastAsia"/>
                                        <w:sz w:val="15"/>
                                        <w:szCs w:val="15"/>
                                      </w:rPr>
                                      <w:t>钻孔</w:t>
                                    </w:r>
                                  </w:p>
                                </w:txbxContent>
                              </wps:txbx>
                              <wps:bodyPr rot="0" vert="horz" wrap="square" lIns="91440" tIns="45720" rIns="91440" bIns="45720" anchor="t" anchorCtr="0" upright="1">
                                <a:noAutofit/>
                              </wps:bodyPr>
                            </wps:wsp>
                            <wps:wsp>
                              <wps:cNvPr id="7" name="Rectangle 14"/>
                              <wps:cNvSpPr>
                                <a:spLocks noChangeArrowheads="1"/>
                              </wps:cNvSpPr>
                              <wps:spPr bwMode="auto">
                                <a:xfrm>
                                  <a:off x="17780" y="451485"/>
                                  <a:ext cx="680085" cy="325120"/>
                                </a:xfrm>
                                <a:prstGeom prst="flowChartTerminator">
                                  <a:avLst/>
                                </a:prstGeom>
                                <a:solidFill>
                                  <a:srgbClr val="FFFFFF"/>
                                </a:solidFill>
                                <a:ln w="9525">
                                  <a:solidFill>
                                    <a:srgbClr val="000000"/>
                                  </a:solidFill>
                                  <a:miter lim="800000"/>
                                </a:ln>
                              </wps:spPr>
                              <wps:txbx>
                                <w:txbxContent>
                                  <w:p w14:paraId="0DEA23BC" w14:textId="77777777" w:rsidR="00A1728D" w:rsidRDefault="00EA4CFB">
                                    <w:pPr>
                                      <w:spacing w:line="200" w:lineRule="exact"/>
                                      <w:jc w:val="center"/>
                                      <w:rPr>
                                        <w:sz w:val="15"/>
                                        <w:szCs w:val="15"/>
                                      </w:rPr>
                                    </w:pPr>
                                    <w:r>
                                      <w:rPr>
                                        <w:rFonts w:hint="eastAsia"/>
                                        <w:sz w:val="15"/>
                                        <w:szCs w:val="15"/>
                                      </w:rPr>
                                      <w:t>树体选择</w:t>
                                    </w:r>
                                  </w:p>
                                </w:txbxContent>
                              </wps:txbx>
                              <wps:bodyPr rot="0" vert="horz" wrap="square" lIns="91440" tIns="45720" rIns="91440" bIns="45720" anchor="t" anchorCtr="0" upright="1">
                                <a:noAutofit/>
                              </wps:bodyPr>
                            </wps:wsp>
                            <wps:wsp>
                              <wps:cNvPr id="8" name="Rectangle 14"/>
                              <wps:cNvSpPr>
                                <a:spLocks noChangeArrowheads="1"/>
                              </wps:cNvSpPr>
                              <wps:spPr bwMode="auto">
                                <a:xfrm>
                                  <a:off x="2748280" y="487680"/>
                                  <a:ext cx="664845" cy="253365"/>
                                </a:xfrm>
                                <a:prstGeom prst="rect">
                                  <a:avLst/>
                                </a:prstGeom>
                                <a:solidFill>
                                  <a:srgbClr val="FFFFFF"/>
                                </a:solidFill>
                                <a:ln w="9525">
                                  <a:solidFill>
                                    <a:srgbClr val="000000"/>
                                  </a:solidFill>
                                  <a:miter lim="800000"/>
                                </a:ln>
                              </wps:spPr>
                              <wps:txbx>
                                <w:txbxContent>
                                  <w:p w14:paraId="7198C6C7" w14:textId="77777777" w:rsidR="00A1728D" w:rsidRDefault="00EA4CFB">
                                    <w:pPr>
                                      <w:spacing w:line="200" w:lineRule="exact"/>
                                      <w:jc w:val="center"/>
                                      <w:rPr>
                                        <w:sz w:val="15"/>
                                        <w:szCs w:val="15"/>
                                      </w:rPr>
                                    </w:pPr>
                                    <w:r>
                                      <w:rPr>
                                        <w:rFonts w:hint="eastAsia"/>
                                        <w:sz w:val="15"/>
                                        <w:szCs w:val="15"/>
                                      </w:rPr>
                                      <w:t>加固</w:t>
                                    </w:r>
                                  </w:p>
                                </w:txbxContent>
                              </wps:txbx>
                              <wps:bodyPr rot="0" vert="horz" wrap="square" lIns="91440" tIns="45720" rIns="91440" bIns="45720" anchor="t" anchorCtr="0" upright="1">
                                <a:noAutofit/>
                              </wps:bodyPr>
                            </wps:wsp>
                            <wps:wsp>
                              <wps:cNvPr id="9" name="Rectangle 14"/>
                              <wps:cNvSpPr>
                                <a:spLocks noChangeArrowheads="1"/>
                              </wps:cNvSpPr>
                              <wps:spPr bwMode="auto">
                                <a:xfrm>
                                  <a:off x="4658470" y="273685"/>
                                  <a:ext cx="885080" cy="687070"/>
                                </a:xfrm>
                                <a:prstGeom prst="diamond">
                                  <a:avLst/>
                                </a:prstGeom>
                                <a:solidFill>
                                  <a:srgbClr val="FFFFFF"/>
                                </a:solidFill>
                                <a:ln w="9525">
                                  <a:solidFill>
                                    <a:srgbClr val="000000"/>
                                  </a:solidFill>
                                  <a:miter lim="800000"/>
                                </a:ln>
                              </wps:spPr>
                              <wps:txbx>
                                <w:txbxContent>
                                  <w:p w14:paraId="08384E44" w14:textId="77777777" w:rsidR="00A1728D" w:rsidRDefault="00EA4CFB">
                                    <w:pPr>
                                      <w:spacing w:line="200" w:lineRule="exact"/>
                                      <w:jc w:val="center"/>
                                      <w:rPr>
                                        <w:sz w:val="15"/>
                                        <w:szCs w:val="15"/>
                                      </w:rPr>
                                    </w:pPr>
                                    <w:r>
                                      <w:rPr>
                                        <w:rFonts w:hint="eastAsia"/>
                                        <w:sz w:val="15"/>
                                        <w:szCs w:val="15"/>
                                      </w:rPr>
                                      <w:t>结香检查</w:t>
                                    </w:r>
                                  </w:p>
                                </w:txbxContent>
                              </wps:txbx>
                              <wps:bodyPr rot="0" vert="horz" wrap="square" lIns="91440" tIns="45720" rIns="91440" bIns="45720" anchor="t" anchorCtr="0" upright="1">
                                <a:noAutofit/>
                              </wps:bodyPr>
                            </wps:wsp>
                            <wps:wsp>
                              <wps:cNvPr id="10" name="AutoShape 8"/>
                              <wps:cNvCnPr>
                                <a:cxnSpLocks noChangeShapeType="1"/>
                                <a:stCxn id="7" idx="3"/>
                                <a:endCxn id="16" idx="1"/>
                              </wps:cNvCnPr>
                              <wps:spPr bwMode="auto">
                                <a:xfrm>
                                  <a:off x="697865" y="614045"/>
                                  <a:ext cx="267335" cy="635"/>
                                </a:xfrm>
                                <a:prstGeom prst="straightConnector1">
                                  <a:avLst/>
                                </a:prstGeom>
                                <a:noFill/>
                                <a:ln w="9525">
                                  <a:solidFill>
                                    <a:srgbClr val="000000"/>
                                  </a:solidFill>
                                  <a:round/>
                                  <a:tailEnd type="triangle" w="med" len="med"/>
                                </a:ln>
                              </wps:spPr>
                              <wps:bodyPr/>
                            </wps:wsp>
                            <wps:wsp>
                              <wps:cNvPr id="11" name="AutoShape 9"/>
                              <wps:cNvCnPr>
                                <a:cxnSpLocks noChangeShapeType="1"/>
                                <a:stCxn id="6" idx="3"/>
                                <a:endCxn id="8" idx="1"/>
                              </wps:cNvCnPr>
                              <wps:spPr bwMode="auto">
                                <a:xfrm>
                                  <a:off x="2480945" y="614680"/>
                                  <a:ext cx="267335" cy="635"/>
                                </a:xfrm>
                                <a:prstGeom prst="straightConnector1">
                                  <a:avLst/>
                                </a:prstGeom>
                                <a:noFill/>
                                <a:ln w="9525">
                                  <a:solidFill>
                                    <a:srgbClr val="000000"/>
                                  </a:solidFill>
                                  <a:round/>
                                  <a:tailEnd type="triangle" w="med" len="med"/>
                                </a:ln>
                              </wps:spPr>
                              <wps:bodyPr/>
                            </wps:wsp>
                            <wps:wsp>
                              <wps:cNvPr id="12" name="AutoShape 10"/>
                              <wps:cNvCnPr>
                                <a:cxnSpLocks noChangeShapeType="1"/>
                                <a:stCxn id="8" idx="3"/>
                                <a:endCxn id="30" idx="1"/>
                              </wps:cNvCnPr>
                              <wps:spPr bwMode="auto">
                                <a:xfrm>
                                  <a:off x="3413125" y="614680"/>
                                  <a:ext cx="264795" cy="635"/>
                                </a:xfrm>
                                <a:prstGeom prst="straightConnector1">
                                  <a:avLst/>
                                </a:prstGeom>
                                <a:noFill/>
                                <a:ln w="9525">
                                  <a:solidFill>
                                    <a:srgbClr val="000000"/>
                                  </a:solidFill>
                                  <a:round/>
                                  <a:tailEnd type="triangle" w="med" len="med"/>
                                </a:ln>
                              </wps:spPr>
                              <wps:bodyPr/>
                            </wps:wsp>
                            <wps:wsp>
                              <wps:cNvPr id="13" name="AutoShape 11"/>
                              <wps:cNvCnPr>
                                <a:cxnSpLocks noChangeShapeType="1"/>
                                <a:stCxn id="30" idx="3"/>
                                <a:endCxn id="9" idx="1"/>
                              </wps:cNvCnPr>
                              <wps:spPr bwMode="auto">
                                <a:xfrm>
                                  <a:off x="4454525" y="614363"/>
                                  <a:ext cx="203945" cy="2857"/>
                                </a:xfrm>
                                <a:prstGeom prst="straightConnector1">
                                  <a:avLst/>
                                </a:prstGeom>
                                <a:noFill/>
                                <a:ln w="9525">
                                  <a:solidFill>
                                    <a:srgbClr val="000000"/>
                                  </a:solidFill>
                                  <a:round/>
                                  <a:tailEnd type="triangle" w="med" len="med"/>
                                </a:ln>
                              </wps:spPr>
                              <wps:bodyPr/>
                            </wps:wsp>
                            <wps:wsp>
                              <wps:cNvPr id="14" name="AutoShape 12"/>
                              <wps:cNvCnPr>
                                <a:cxnSpLocks noChangeShapeType="1"/>
                                <a:stCxn id="9" idx="0"/>
                                <a:endCxn id="6" idx="0"/>
                              </wps:cNvCnPr>
                              <wps:spPr bwMode="auto">
                                <a:xfrm rot="16200000" flipH="1" flipV="1">
                                  <a:off x="3525071" y="-1088259"/>
                                  <a:ext cx="213995" cy="2937882"/>
                                </a:xfrm>
                                <a:prstGeom prst="bentConnector3">
                                  <a:avLst>
                                    <a:gd name="adj1" fmla="val -106825"/>
                                  </a:avLst>
                                </a:prstGeom>
                                <a:noFill/>
                                <a:ln w="9525">
                                  <a:solidFill>
                                    <a:srgbClr val="000000"/>
                                  </a:solidFill>
                                  <a:miter lim="800000"/>
                                  <a:tailEnd type="triangle" w="med" len="med"/>
                                </a:ln>
                              </wps:spPr>
                              <wps:bodyPr/>
                            </wps:wsp>
                            <wps:wsp>
                              <wps:cNvPr id="16" name="Rectangle 14"/>
                              <wps:cNvSpPr>
                                <a:spLocks noChangeArrowheads="1"/>
                              </wps:cNvSpPr>
                              <wps:spPr bwMode="auto">
                                <a:xfrm>
                                  <a:off x="965200" y="487680"/>
                                  <a:ext cx="635635" cy="253365"/>
                                </a:xfrm>
                                <a:prstGeom prst="rect">
                                  <a:avLst/>
                                </a:prstGeom>
                                <a:solidFill>
                                  <a:srgbClr val="FFFFFF"/>
                                </a:solidFill>
                                <a:ln w="9525">
                                  <a:solidFill>
                                    <a:srgbClr val="000000"/>
                                  </a:solidFill>
                                  <a:miter lim="800000"/>
                                </a:ln>
                              </wps:spPr>
                              <wps:txbx>
                                <w:txbxContent>
                                  <w:p w14:paraId="1146DA08" w14:textId="77777777" w:rsidR="00A1728D" w:rsidRDefault="00EA4CFB">
                                    <w:pPr>
                                      <w:spacing w:line="200" w:lineRule="exact"/>
                                      <w:jc w:val="center"/>
                                      <w:rPr>
                                        <w:sz w:val="15"/>
                                        <w:szCs w:val="15"/>
                                      </w:rPr>
                                    </w:pPr>
                                    <w:r>
                                      <w:rPr>
                                        <w:rFonts w:hint="eastAsia"/>
                                        <w:sz w:val="15"/>
                                        <w:szCs w:val="15"/>
                                      </w:rPr>
                                      <w:t>钻头选择</w:t>
                                    </w:r>
                                  </w:p>
                                  <w:p w14:paraId="66271AED" w14:textId="77777777" w:rsidR="00A1728D" w:rsidRDefault="00A1728D">
                                    <w:pPr>
                                      <w:spacing w:line="200" w:lineRule="exact"/>
                                      <w:jc w:val="center"/>
                                      <w:rPr>
                                        <w:sz w:val="15"/>
                                        <w:szCs w:val="15"/>
                                      </w:rPr>
                                    </w:pPr>
                                  </w:p>
                                </w:txbxContent>
                              </wps:txbx>
                              <wps:bodyPr rot="0" vert="horz" wrap="square" lIns="91440" tIns="45720" rIns="91440" bIns="45720" anchor="t" anchorCtr="0" upright="1">
                                <a:noAutofit/>
                              </wps:bodyPr>
                            </wps:wsp>
                            <wps:wsp>
                              <wps:cNvPr id="17" name="AutoShape 15"/>
                              <wps:cNvCnPr>
                                <a:cxnSpLocks noChangeShapeType="1"/>
                                <a:stCxn id="16" idx="3"/>
                                <a:endCxn id="6" idx="1"/>
                              </wps:cNvCnPr>
                              <wps:spPr bwMode="auto">
                                <a:xfrm>
                                  <a:off x="1600835" y="614680"/>
                                  <a:ext cx="244475" cy="635"/>
                                </a:xfrm>
                                <a:prstGeom prst="straightConnector1">
                                  <a:avLst/>
                                </a:prstGeom>
                                <a:noFill/>
                                <a:ln w="9525">
                                  <a:solidFill>
                                    <a:srgbClr val="000000"/>
                                  </a:solidFill>
                                  <a:round/>
                                  <a:tailEnd type="triangle" w="med" len="med"/>
                                </a:ln>
                              </wps:spPr>
                              <wps:bodyPr/>
                            </wps:wsp>
                            <wps:wsp>
                              <wps:cNvPr id="30" name="Rectangle 14"/>
                              <wps:cNvSpPr>
                                <a:spLocks noChangeArrowheads="1"/>
                              </wps:cNvSpPr>
                              <wps:spPr bwMode="auto">
                                <a:xfrm>
                                  <a:off x="3677920" y="487680"/>
                                  <a:ext cx="776605" cy="253365"/>
                                </a:xfrm>
                                <a:prstGeom prst="rect">
                                  <a:avLst/>
                                </a:prstGeom>
                                <a:solidFill>
                                  <a:srgbClr val="FFFFFF"/>
                                </a:solidFill>
                                <a:ln w="9525">
                                  <a:solidFill>
                                    <a:srgbClr val="000000"/>
                                  </a:solidFill>
                                  <a:miter lim="800000"/>
                                </a:ln>
                              </wps:spPr>
                              <wps:txbx>
                                <w:txbxContent>
                                  <w:p w14:paraId="27FF1C1A" w14:textId="77777777" w:rsidR="00A1728D" w:rsidRDefault="00EA4CFB">
                                    <w:pPr>
                                      <w:spacing w:line="200" w:lineRule="exact"/>
                                      <w:jc w:val="center"/>
                                      <w:rPr>
                                        <w:sz w:val="15"/>
                                        <w:szCs w:val="15"/>
                                      </w:rPr>
                                    </w:pPr>
                                    <w:r>
                                      <w:rPr>
                                        <w:rFonts w:hint="eastAsia"/>
                                        <w:sz w:val="15"/>
                                        <w:szCs w:val="15"/>
                                      </w:rPr>
                                      <w:t>钻孔树管理</w:t>
                                    </w:r>
                                  </w:p>
                                </w:txbxContent>
                              </wps:txbx>
                              <wps:bodyPr rot="0" vert="horz" wrap="square" lIns="91440" tIns="45720" rIns="91440" bIns="45720" anchor="t" anchorCtr="0" upright="1">
                                <a:noAutofit/>
                              </wps:bodyPr>
                            </wps:wsp>
                            <wps:wsp>
                              <wps:cNvPr id="31" name="Rectangle 14"/>
                              <wps:cNvSpPr>
                                <a:spLocks noChangeArrowheads="1"/>
                              </wps:cNvSpPr>
                              <wps:spPr bwMode="auto">
                                <a:xfrm>
                                  <a:off x="3794760" y="1139190"/>
                                  <a:ext cx="659765" cy="253365"/>
                                </a:xfrm>
                                <a:prstGeom prst="rect">
                                  <a:avLst/>
                                </a:prstGeom>
                                <a:solidFill>
                                  <a:srgbClr val="FFFFFF"/>
                                </a:solidFill>
                                <a:ln w="9525">
                                  <a:solidFill>
                                    <a:srgbClr val="000000"/>
                                  </a:solidFill>
                                  <a:miter lim="800000"/>
                                </a:ln>
                              </wps:spPr>
                              <wps:txbx>
                                <w:txbxContent>
                                  <w:p w14:paraId="0FAB3F41" w14:textId="77777777" w:rsidR="00A1728D" w:rsidRDefault="00EA4CFB">
                                    <w:pPr>
                                      <w:spacing w:line="200" w:lineRule="exact"/>
                                      <w:jc w:val="center"/>
                                      <w:rPr>
                                        <w:sz w:val="15"/>
                                        <w:szCs w:val="15"/>
                                      </w:rPr>
                                    </w:pPr>
                                    <w:r>
                                      <w:rPr>
                                        <w:rFonts w:hint="eastAsia"/>
                                        <w:sz w:val="15"/>
                                        <w:szCs w:val="15"/>
                                      </w:rPr>
                                      <w:t>采香</w:t>
                                    </w:r>
                                  </w:p>
                                </w:txbxContent>
                              </wps:txbx>
                              <wps:bodyPr rot="0" vert="horz" wrap="square" lIns="91440" tIns="45720" rIns="91440" bIns="45720" anchor="t" anchorCtr="0" upright="1">
                                <a:noAutofit/>
                              </wps:bodyPr>
                            </wps:wsp>
                            <wps:wsp>
                              <wps:cNvPr id="32" name="Rectangle 14"/>
                              <wps:cNvSpPr>
                                <a:spLocks noChangeArrowheads="1"/>
                              </wps:cNvSpPr>
                              <wps:spPr bwMode="auto">
                                <a:xfrm>
                                  <a:off x="2748280" y="1068781"/>
                                  <a:ext cx="664845" cy="394184"/>
                                </a:xfrm>
                                <a:prstGeom prst="flowChartTerminator">
                                  <a:avLst/>
                                </a:prstGeom>
                                <a:solidFill>
                                  <a:srgbClr val="FFFFFF"/>
                                </a:solidFill>
                                <a:ln w="9525">
                                  <a:solidFill>
                                    <a:srgbClr val="000000"/>
                                  </a:solidFill>
                                  <a:miter lim="800000"/>
                                </a:ln>
                              </wps:spPr>
                              <wps:txbx>
                                <w:txbxContent>
                                  <w:p w14:paraId="051F9A93" w14:textId="77777777" w:rsidR="00A1728D" w:rsidRDefault="00EA4CFB">
                                    <w:pPr>
                                      <w:spacing w:line="200" w:lineRule="exact"/>
                                      <w:jc w:val="center"/>
                                      <w:rPr>
                                        <w:sz w:val="15"/>
                                        <w:szCs w:val="15"/>
                                      </w:rPr>
                                    </w:pPr>
                                    <w:r>
                                      <w:rPr>
                                        <w:rFonts w:hint="eastAsia"/>
                                        <w:sz w:val="15"/>
                                        <w:szCs w:val="15"/>
                                      </w:rPr>
                                      <w:t>采后处理</w:t>
                                    </w:r>
                                  </w:p>
                                </w:txbxContent>
                              </wps:txbx>
                              <wps:bodyPr rot="0" vert="horz" wrap="square" lIns="91440" tIns="45720" rIns="91440" bIns="45720" anchor="t" anchorCtr="0" upright="1">
                                <a:noAutofit/>
                              </wps:bodyPr>
                            </wps:wsp>
                            <wps:wsp>
                              <wps:cNvPr id="33" name="AutoShape 19"/>
                              <wps:cNvCnPr>
                                <a:cxnSpLocks noChangeShapeType="1"/>
                                <a:stCxn id="9" idx="2"/>
                                <a:endCxn id="31" idx="3"/>
                              </wps:cNvCnPr>
                              <wps:spPr bwMode="auto">
                                <a:xfrm rot="5400000">
                                  <a:off x="4625209" y="790072"/>
                                  <a:ext cx="305118" cy="646485"/>
                                </a:xfrm>
                                <a:prstGeom prst="bentConnector2">
                                  <a:avLst/>
                                </a:prstGeom>
                                <a:noFill/>
                                <a:ln w="9525">
                                  <a:solidFill>
                                    <a:srgbClr val="000000"/>
                                  </a:solidFill>
                                  <a:miter lim="800000"/>
                                  <a:tailEnd type="triangle" w="med" len="med"/>
                                </a:ln>
                              </wps:spPr>
                              <wps:bodyPr/>
                            </wps:wsp>
                            <wps:wsp>
                              <wps:cNvPr id="34" name="AutoShape 20"/>
                              <wps:cNvCnPr>
                                <a:cxnSpLocks noChangeShapeType="1"/>
                                <a:stCxn id="31" idx="1"/>
                              </wps:cNvCnPr>
                              <wps:spPr bwMode="auto">
                                <a:xfrm flipH="1">
                                  <a:off x="3413125" y="1266190"/>
                                  <a:ext cx="381635" cy="635"/>
                                </a:xfrm>
                                <a:prstGeom prst="straightConnector1">
                                  <a:avLst/>
                                </a:prstGeom>
                                <a:noFill/>
                                <a:ln w="9525">
                                  <a:solidFill>
                                    <a:srgbClr val="000000"/>
                                  </a:solidFill>
                                  <a:round/>
                                  <a:tailEnd type="triangle" w="med" len="med"/>
                                </a:ln>
                              </wps:spPr>
                              <wps:bodyPr/>
                            </wps:wsp>
                            <wps:wsp>
                              <wps:cNvPr id="35" name="Rectangle 14"/>
                              <wps:cNvSpPr>
                                <a:spLocks noChangeArrowheads="1"/>
                              </wps:cNvSpPr>
                              <wps:spPr bwMode="auto">
                                <a:xfrm>
                                  <a:off x="4505732" y="965212"/>
                                  <a:ext cx="443865" cy="227965"/>
                                </a:xfrm>
                                <a:prstGeom prst="rect">
                                  <a:avLst/>
                                </a:prstGeom>
                                <a:solidFill>
                                  <a:srgbClr val="FFFFFF"/>
                                </a:solidFill>
                                <a:ln>
                                  <a:noFill/>
                                </a:ln>
                              </wps:spPr>
                              <wps:txbx>
                                <w:txbxContent>
                                  <w:p w14:paraId="5CD63D55" w14:textId="77777777" w:rsidR="00A1728D" w:rsidRDefault="00EA4CFB">
                                    <w:pPr>
                                      <w:spacing w:line="200" w:lineRule="exact"/>
                                      <w:jc w:val="center"/>
                                      <w:rPr>
                                        <w:sz w:val="15"/>
                                        <w:szCs w:val="15"/>
                                      </w:rPr>
                                    </w:pPr>
                                    <w:r>
                                      <w:rPr>
                                        <w:rFonts w:hint="eastAsia"/>
                                        <w:sz w:val="15"/>
                                        <w:szCs w:val="15"/>
                                      </w:rPr>
                                      <w:t>结香</w:t>
                                    </w:r>
                                  </w:p>
                                </w:txbxContent>
                              </wps:txbx>
                              <wps:bodyPr rot="0" vert="horz" wrap="square" lIns="91440" tIns="45720" rIns="91440" bIns="45720" anchor="t" anchorCtr="0" upright="1">
                                <a:noAutofit/>
                              </wps:bodyPr>
                            </wps:wsp>
                          </wpc:wpc>
                        </a:graphicData>
                      </a:graphic>
                    </wp:inline>
                  </w:drawing>
                </mc:Choice>
                <mc:Fallback>
                  <w:pict>
                    <v:group w14:anchorId="2473AEF8" id="画布 36" o:spid="_x0000_s1026" editas="canvas" style="width:443.2pt;height:116.55pt;mso-position-horizontal-relative:char;mso-position-vertical-relative:line" coordsize="56286,14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286;height:14801;visibility:visible;mso-wrap-style:square">
                        <v:fill o:detectmouseclick="t"/>
                        <v:path o:connecttype="none"/>
                      </v:shape>
                      <v:rect id="Rectangle 14" o:spid="_x0000_s1028" style="position:absolute;left:40621;top:525;width:10338;height: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" stroked="f">
                        <v:textbox>
                          <w:txbxContent>
                            <w:p w14:paraId="10EE6B84" w14:textId="77777777" w:rsidR="00A1728D" w:rsidRDefault="00EA4CFB">
                              <w:pPr>
                                <w:spacing w:line="200" w:lineRule="exact"/>
                                <w:jc w:val="center"/>
                                <w:rPr>
                                  <w:sz w:val="15"/>
                                  <w:szCs w:val="15"/>
                                </w:rPr>
                              </w:pPr>
                              <w:r>
                                <w:rPr>
                                  <w:rFonts w:hint="eastAsia"/>
                                  <w:sz w:val="15"/>
                                  <w:szCs w:val="15"/>
                                </w:rPr>
                                <w:t>结香少或未结香</w:t>
                              </w:r>
                            </w:p>
                          </w:txbxContent>
                        </v:textbox>
                      </v:rect>
                      <v:rect id="Rectangle 14" o:spid="_x0000_s1029" style="position:absolute;left:18453;top:4876;width:6356;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textbox>
                          <w:txbxContent>
                            <w:p w14:paraId="703CDE86" w14:textId="77777777" w:rsidR="00A1728D" w:rsidRDefault="00EA4CFB">
                              <w:pPr>
                                <w:spacing w:line="200" w:lineRule="exact"/>
                                <w:jc w:val="center"/>
                                <w:rPr>
                                  <w:sz w:val="15"/>
                                  <w:szCs w:val="15"/>
                                </w:rPr>
                              </w:pPr>
                              <w:r>
                                <w:rPr>
                                  <w:rFonts w:hint="eastAsia"/>
                                  <w:sz w:val="15"/>
                                  <w:szCs w:val="15"/>
                                </w:rPr>
                                <w:t>钻孔</w:t>
                              </w:r>
                            </w:p>
                          </w:txbxContent>
                        </v:textbox>
                      </v:rect>
                      <v:shapetype id="_x0000_t116" coordsize="21600,21600" o:spt="116" path="m3475,qx,10800,3475,21600l18125,21600qx21600,10800,18125,xe">
                        <v:stroke joinstyle="miter"/>
                        <v:path gradientshapeok="t" o:connecttype="rect" textboxrect="1018,3163,20582,18437"/>
                      </v:shapetype>
                      <v:shape id="Rectangle 14" o:spid="_x0000_s1030" type="#_x0000_t116" style="position:absolute;left:177;top:4514;width:6801;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">
                        <v:textbox>
                          <w:txbxContent>
                            <w:p w14:paraId="0DEA23BC" w14:textId="77777777" w:rsidR="00A1728D" w:rsidRDefault="00EA4CFB">
                              <w:pPr>
                                <w:spacing w:line="200" w:lineRule="exact"/>
                                <w:jc w:val="center"/>
                                <w:rPr>
                                  <w:sz w:val="15"/>
                                  <w:szCs w:val="15"/>
                                </w:rPr>
                              </w:pPr>
                              <w:r>
                                <w:rPr>
                                  <w:rFonts w:hint="eastAsia"/>
                                  <w:sz w:val="15"/>
                                  <w:szCs w:val="15"/>
                                </w:rPr>
                                <w:t>树体选择</w:t>
                              </w:r>
                            </w:p>
                          </w:txbxContent>
                        </v:textbox>
                      </v:shape>
                      <v:rect id="Rectangle 14" o:spid="_x0000_s1031" style="position:absolute;left:27482;top:4876;width:6649;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14:paraId="7198C6C7" w14:textId="77777777" w:rsidR="00A1728D" w:rsidRDefault="00EA4CFB">
                              <w:pPr>
                                <w:spacing w:line="200" w:lineRule="exact"/>
                                <w:jc w:val="center"/>
                                <w:rPr>
                                  <w:sz w:val="15"/>
                                  <w:szCs w:val="15"/>
                                </w:rPr>
                              </w:pPr>
                              <w:r>
                                <w:rPr>
                                  <w:rFonts w:hint="eastAsia"/>
                                  <w:sz w:val="15"/>
                                  <w:szCs w:val="15"/>
                                </w:rPr>
                                <w:t>加固</w:t>
                              </w:r>
                            </w:p>
                          </w:txbxContent>
                        </v:textbox>
                      </v:rect>
                      <v:shapetype id="_x0000_t4" coordsize="21600,21600" o:spt="4" path="m10800,l,10800,10800,21600,21600,10800xe">
                        <v:stroke joinstyle="miter"/>
                        <v:path gradientshapeok="t" o:connecttype="rect" textboxrect="5400,5400,16200,16200"/>
                      </v:shapetype>
                      <v:shape id="Rectangle 14" o:spid="_x0000_s1032" type="#_x0000_t4" style="position:absolute;left:46584;top:2736;width:8851;height:6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">
                        <v:textbox>
                          <w:txbxContent>
                            <w:p w14:paraId="08384E44" w14:textId="77777777" w:rsidR="00A1728D" w:rsidRDefault="00EA4CFB">
                              <w:pPr>
                                <w:spacing w:line="200" w:lineRule="exact"/>
                                <w:jc w:val="center"/>
                                <w:rPr>
                                  <w:sz w:val="15"/>
                                  <w:szCs w:val="15"/>
                                </w:rPr>
                              </w:pPr>
                              <w:r>
                                <w:rPr>
                                  <w:rFonts w:hint="eastAsia"/>
                                  <w:sz w:val="15"/>
                                  <w:szCs w:val="15"/>
                                </w:rPr>
                                <w:t>结香检查</w:t>
                              </w:r>
                            </w:p>
                          </w:txbxContent>
                        </v:textbox>
                      </v:shape>
                      <v:shapetype id="_x0000_t32" coordsize="21600,21600" o:spt="32" o:oned="t" path="m,l21600,21600e" filled="f">
                        <v:path arrowok="t" fillok="f" o:connecttype="none"/>
                        <o:lock v:ext="edit" shapetype="t"/>
                      </v:shapetype>
                      <v:shape id="AutoShape 8" o:spid="_x0000_s1033" type="#_x0000_t32" style="position:absolute;left:6978;top:6140;width:2674;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eh5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">
                        <v:stroke endarrow="block"/>
                      </v:shape>
                      <v:shape id="AutoShape 9" o:spid="_x0000_s1034" type="#_x0000_t32" style="position:absolute;left:24809;top:6146;width:2673;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">
                        <v:stroke endarrow="block"/>
                      </v:shape>
                      <v:shape id="AutoShape 10" o:spid="_x0000_s1035" type="#_x0000_t32" style="position:absolute;left:34131;top:6146;width:2648;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">
                        <v:stroke endarrow="block"/>
                      </v:shape>
                      <v:shape id="AutoShape 11" o:spid="_x0000_s1036" type="#_x0000_t32" style="position:absolute;left:44545;top:6143;width:2039;height: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3YOwgAAANsAAAAPAAAAZHJzL2Rvd25yZXYueG1sRE9Ni8Iw&#10;EL0L/ocwgjdNXUH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Av03YOwgAAANsAAAAPAAAA&#10;AAAAAAAAAAAAAAcCAABkcnMvZG93bnJldi54bWxQSwUGAAAAAAMAAwC3AAAA9gIAAAAA&#10;">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2" o:spid="_x0000_s1037" type="#_x0000_t34" style="position:absolute;left:35251;top:-10884;width:2140;height:29379;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" adj="-23074">
                        <v:stroke endarrow="block"/>
                      </v:shape>
                      <v:rect id="Rectangle 14" o:spid="_x0000_s1038" style="position:absolute;left:9652;top:4876;width:6356;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textbox>
                          <w:txbxContent>
                            <w:p w14:paraId="1146DA08" w14:textId="77777777" w:rsidR="00A1728D" w:rsidRDefault="00EA4CFB">
                              <w:pPr>
                                <w:spacing w:line="200" w:lineRule="exact"/>
                                <w:jc w:val="center"/>
                                <w:rPr>
                                  <w:sz w:val="15"/>
                                  <w:szCs w:val="15"/>
                                </w:rPr>
                              </w:pPr>
                              <w:r>
                                <w:rPr>
                                  <w:rFonts w:hint="eastAsia"/>
                                  <w:sz w:val="15"/>
                                  <w:szCs w:val="15"/>
                                </w:rPr>
                                <w:t>钻头选择</w:t>
                              </w:r>
                            </w:p>
                            <w:p w14:paraId="66271AED" w14:textId="77777777" w:rsidR="00A1728D" w:rsidRDefault="00A1728D">
                              <w:pPr>
                                <w:spacing w:line="200" w:lineRule="exact"/>
                                <w:jc w:val="center"/>
                                <w:rPr>
                                  <w:sz w:val="15"/>
                                  <w:szCs w:val="15"/>
                                </w:rPr>
                              </w:pPr>
                            </w:p>
                          </w:txbxContent>
                        </v:textbox>
                      </v:rect>
                      <v:shape id="AutoShape 15" o:spid="_x0000_s1039" type="#_x0000_t32" style="position:absolute;left:16008;top:6146;width:2445;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v:rect id="Rectangle 14" o:spid="_x0000_s1040" style="position:absolute;left:36779;top:4876;width:7766;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">
                        <v:textbox>
                          <w:txbxContent>
                            <w:p w14:paraId="27FF1C1A" w14:textId="77777777" w:rsidR="00A1728D" w:rsidRDefault="00EA4CFB">
                              <w:pPr>
                                <w:spacing w:line="200" w:lineRule="exact"/>
                                <w:jc w:val="center"/>
                                <w:rPr>
                                  <w:sz w:val="15"/>
                                  <w:szCs w:val="15"/>
                                </w:rPr>
                              </w:pPr>
                              <w:r>
                                <w:rPr>
                                  <w:rFonts w:hint="eastAsia"/>
                                  <w:sz w:val="15"/>
                                  <w:szCs w:val="15"/>
                                </w:rPr>
                                <w:t>钻孔树管理</w:t>
                              </w:r>
                            </w:p>
                          </w:txbxContent>
                        </v:textbox>
                      </v:rect>
                      <v:rect id="Rectangle 14" o:spid="_x0000_s1041" style="position:absolute;left:37947;top:11391;width:6598;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">
                        <v:textbox>
                          <w:txbxContent>
                            <w:p w14:paraId="0FAB3F41" w14:textId="77777777" w:rsidR="00A1728D" w:rsidRDefault="00EA4CFB">
                              <w:pPr>
                                <w:spacing w:line="200" w:lineRule="exact"/>
                                <w:jc w:val="center"/>
                                <w:rPr>
                                  <w:sz w:val="15"/>
                                  <w:szCs w:val="15"/>
                                </w:rPr>
                              </w:pPr>
                              <w:r>
                                <w:rPr>
                                  <w:rFonts w:hint="eastAsia"/>
                                  <w:sz w:val="15"/>
                                  <w:szCs w:val="15"/>
                                </w:rPr>
                                <w:t>采香</w:t>
                              </w:r>
                            </w:p>
                          </w:txbxContent>
                        </v:textbox>
                      </v:rect>
                      <v:shape id="Rectangle 14" o:spid="_x0000_s1042" type="#_x0000_t116" style="position:absolute;left:27482;top:10687;width:6649;height:39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">
                        <v:textbox>
                          <w:txbxContent>
                            <w:p w14:paraId="051F9A93" w14:textId="77777777" w:rsidR="00A1728D" w:rsidRDefault="00EA4CFB">
                              <w:pPr>
                                <w:spacing w:line="200" w:lineRule="exact"/>
                                <w:jc w:val="center"/>
                                <w:rPr>
                                  <w:sz w:val="15"/>
                                  <w:szCs w:val="15"/>
                                </w:rPr>
                              </w:pPr>
                              <w:r>
                                <w:rPr>
                                  <w:rFonts w:hint="eastAsia"/>
                                  <w:sz w:val="15"/>
                                  <w:szCs w:val="15"/>
                                </w:rPr>
                                <w:t>采后处理</w:t>
                              </w:r>
                            </w:p>
                          </w:txbxContent>
                        </v:textbox>
                      </v:shape>
                      <v:shapetype id="_x0000_t33" coordsize="21600,21600" o:spt="33" o:oned="t" path="m,l21600,r,21600e" filled="f">
                        <v:stroke joinstyle="miter"/>
                        <v:path arrowok="t" fillok="f" o:connecttype="none"/>
                        <o:lock v:ext="edit" shapetype="t"/>
                      </v:shapetype>
                      <v:shape id="AutoShape 19" o:spid="_x0000_s1043" type="#_x0000_t33" style="position:absolute;left:46252;top:7900;width:3051;height:6465;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">
                        <v:stroke endarrow="block"/>
                      </v:shape>
                      <v:shape id="AutoShape 20" o:spid="_x0000_s1044" type="#_x0000_t32" style="position:absolute;left:34131;top:12661;width:3816;height: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">
                        <v:stroke endarrow="block"/>
                      </v:shape>
                      <v:rect id="Rectangle 14" o:spid="_x0000_s1045" style="position:absolute;left:45057;top:9652;width:4438;height:2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" stroked="f">
                        <v:textbox>
                          <w:txbxContent>
                            <w:p w14:paraId="5CD63D55" w14:textId="77777777" w:rsidR="00A1728D" w:rsidRDefault="00EA4CFB">
                              <w:pPr>
                                <w:spacing w:line="200" w:lineRule="exact"/>
                                <w:jc w:val="center"/>
                                <w:rPr>
                                  <w:sz w:val="15"/>
                                  <w:szCs w:val="15"/>
                                </w:rPr>
                              </w:pPr>
                              <w:r>
                                <w:rPr>
                                  <w:rFonts w:hint="eastAsia"/>
                                  <w:sz w:val="15"/>
                                  <w:szCs w:val="15"/>
                                </w:rPr>
                                <w:t>结香</w:t>
                              </w:r>
                            </w:p>
                          </w:txbxContent>
                        </v:textbox>
                      </v:rect>
                      <w10:anchorlock/>
                    </v:group>
                  </w:pict>
                </mc:Fallback>
              </mc:AlternateContent>
            </w:r>
          </w:p>
        </w:tc>
      </w:tr>
    </w:tbl>
    <w:p w14:paraId="49168FAA" w14:textId="77777777" w:rsidR="00A1728D" w:rsidRDefault="00EA4CFB">
      <w:pPr>
        <w:pStyle w:val="afd"/>
        <w:spacing w:before="120" w:after="120"/>
      </w:pPr>
      <w:r>
        <w:rPr>
          <w:rFonts w:hint="eastAsia"/>
        </w:rPr>
        <w:t>冷钻结香</w:t>
      </w:r>
      <w:r>
        <w:t>流程</w:t>
      </w:r>
      <w:r>
        <w:rPr>
          <w:rFonts w:hint="eastAsia"/>
        </w:rPr>
        <w:t>图</w:t>
      </w:r>
    </w:p>
    <w:p w14:paraId="01923704" w14:textId="77777777" w:rsidR="00A1728D" w:rsidRDefault="00EA4CFB">
      <w:pPr>
        <w:pStyle w:val="affd"/>
        <w:spacing w:before="120" w:after="120"/>
      </w:pPr>
      <w:r>
        <w:rPr>
          <w:rFonts w:hint="eastAsia"/>
        </w:rPr>
        <w:t>冷钻结香操作</w:t>
      </w:r>
    </w:p>
    <w:p w14:paraId="61554827" w14:textId="77777777" w:rsidR="00A1728D" w:rsidRDefault="00EA4CFB">
      <w:pPr>
        <w:pStyle w:val="affe"/>
        <w:spacing w:before="120" w:after="120"/>
      </w:pPr>
      <w:r>
        <w:rPr>
          <w:rFonts w:hint="eastAsia"/>
        </w:rPr>
        <w:t>树体选择</w:t>
      </w:r>
    </w:p>
    <w:p w14:paraId="1FBDE6C0" w14:textId="77777777" w:rsidR="00A1728D" w:rsidRDefault="00EA4CFB">
      <w:pPr>
        <w:pStyle w:val="afffff7"/>
        <w:ind w:firstLine="420"/>
      </w:pPr>
      <w:r>
        <w:rPr>
          <w:rFonts w:hint="eastAsia"/>
        </w:rPr>
        <w:t>选择树体健康，长势旺盛，定植3年及以上，主干胸径大于5</w:t>
      </w:r>
      <w:r>
        <w:rPr>
          <w:rFonts w:hint="eastAsia"/>
          <w:vertAlign w:val="superscript"/>
        </w:rPr>
        <w:t xml:space="preserve"> </w:t>
      </w:r>
      <w:r>
        <w:rPr>
          <w:rFonts w:hint="eastAsia"/>
        </w:rPr>
        <w:t>cm的奇楠沉香树进行</w:t>
      </w:r>
      <w:r>
        <w:t>冷钻结香</w:t>
      </w:r>
      <w:r>
        <w:rPr>
          <w:rFonts w:hint="eastAsia"/>
        </w:rPr>
        <w:t>。有以下情况之一，不宜钻孔结香：</w:t>
      </w:r>
    </w:p>
    <w:p w14:paraId="534A05E0" w14:textId="77777777" w:rsidR="00A1728D" w:rsidRDefault="00EA4CFB">
      <w:pPr>
        <w:pStyle w:val="af2"/>
      </w:pPr>
      <w:r>
        <w:rPr>
          <w:rFonts w:hint="eastAsia"/>
        </w:rPr>
        <w:t>长势衰弱的植株；</w:t>
      </w:r>
    </w:p>
    <w:p w14:paraId="59D05012" w14:textId="77777777" w:rsidR="00A1728D" w:rsidRDefault="00EA4CFB">
      <w:pPr>
        <w:pStyle w:val="af2"/>
      </w:pPr>
      <w:r>
        <w:rPr>
          <w:rFonts w:hint="eastAsia"/>
        </w:rPr>
        <w:t>植株受到病虫害或其他损伤严重的植株；</w:t>
      </w:r>
    </w:p>
    <w:p w14:paraId="279C9962" w14:textId="77777777" w:rsidR="00A1728D" w:rsidRDefault="00EA4CFB">
      <w:pPr>
        <w:pStyle w:val="af2"/>
      </w:pPr>
      <w:r>
        <w:rPr>
          <w:rFonts w:hint="eastAsia"/>
        </w:rPr>
        <w:t>重度修剪或移栽后，树体尚处于恢复期的植株；</w:t>
      </w:r>
    </w:p>
    <w:p w14:paraId="3DB50C15" w14:textId="77777777" w:rsidR="00A1728D" w:rsidRDefault="00EA4CFB">
      <w:pPr>
        <w:pStyle w:val="af2"/>
      </w:pPr>
      <w:r>
        <w:rPr>
          <w:rFonts w:hint="eastAsia"/>
        </w:rPr>
        <w:t>有其他特殊用途的植株。</w:t>
      </w:r>
    </w:p>
    <w:p w14:paraId="659D6668" w14:textId="77777777" w:rsidR="00A1728D" w:rsidRDefault="00EA4CFB">
      <w:pPr>
        <w:pStyle w:val="affe"/>
        <w:spacing w:before="120" w:after="120"/>
      </w:pPr>
      <w:r>
        <w:rPr>
          <w:rFonts w:hint="eastAsia"/>
        </w:rPr>
        <w:t>钻头</w:t>
      </w:r>
      <w:r>
        <w:t>选择</w:t>
      </w:r>
    </w:p>
    <w:p w14:paraId="626E8962" w14:textId="17F3B9D4" w:rsidR="00A1728D" w:rsidRDefault="00EA4CFB">
      <w:pPr>
        <w:pStyle w:val="afffff7"/>
        <w:ind w:firstLine="420"/>
      </w:pPr>
      <w:r>
        <w:rPr>
          <w:rFonts w:hint="eastAsia"/>
        </w:rPr>
        <w:t>参照</w:t>
      </w:r>
      <w:r>
        <w:t>表</w:t>
      </w:r>
      <w:r>
        <w:rPr>
          <w:rFonts w:hint="eastAsia"/>
        </w:rPr>
        <w:t>1，根据植株主干、侧枝直径确定钻头直径。</w:t>
      </w:r>
    </w:p>
    <w:p w14:paraId="45995A21" w14:textId="77777777" w:rsidR="00A1728D" w:rsidRDefault="00EA4CFB">
      <w:pPr>
        <w:pStyle w:val="aff2"/>
        <w:spacing w:before="120" w:after="120"/>
      </w:pPr>
      <w:r>
        <w:rPr>
          <w:rFonts w:hint="eastAsia"/>
        </w:rPr>
        <w:t>钻头直径和主干、侧枝直径对照</w:t>
      </w:r>
      <w:r>
        <w:t>表</w:t>
      </w:r>
    </w:p>
    <w:p w14:paraId="2723828D" w14:textId="77777777" w:rsidR="00A1728D" w:rsidRDefault="00EA4CFB">
      <w:pPr>
        <w:pStyle w:val="afffff7"/>
        <w:ind w:firstLine="360"/>
        <w:jc w:val="right"/>
        <w:rPr>
          <w:sz w:val="18"/>
          <w:szCs w:val="18"/>
        </w:rPr>
      </w:pPr>
      <w:r>
        <w:rPr>
          <w:rFonts w:hint="eastAsia"/>
          <w:sz w:val="18"/>
          <w:szCs w:val="18"/>
        </w:rPr>
        <w:t>单位</w:t>
      </w:r>
      <w:r>
        <w:rPr>
          <w:sz w:val="18"/>
          <w:szCs w:val="18"/>
        </w:rPr>
        <w:t>为</w:t>
      </w:r>
      <w:r>
        <w:rPr>
          <w:rFonts w:hint="eastAsia"/>
          <w:sz w:val="18"/>
          <w:szCs w:val="18"/>
        </w:rPr>
        <w:t>厘米</w:t>
      </w:r>
      <w:r>
        <w:rPr>
          <w:sz w:val="18"/>
          <w:szCs w:val="18"/>
        </w:rPr>
        <w:t>（</w:t>
      </w:r>
      <w:r>
        <w:rPr>
          <w:rFonts w:hint="eastAsia"/>
          <w:sz w:val="18"/>
          <w:szCs w:val="18"/>
        </w:rPr>
        <w:t>cm</w:t>
      </w:r>
      <w:r>
        <w:rPr>
          <w:sz w:val="18"/>
          <w:szCs w:val="18"/>
        </w:rPr>
        <w:t>）</w:t>
      </w:r>
    </w:p>
    <w:tbl>
      <w:tblPr>
        <w:tblStyle w:val="affff9"/>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685"/>
        <w:gridCol w:w="2408"/>
        <w:gridCol w:w="2225"/>
        <w:gridCol w:w="2016"/>
      </w:tblGrid>
      <w:tr w:rsidR="00A1728D" w14:paraId="54E4793F" w14:textId="77777777">
        <w:trPr>
          <w:trHeight w:val="314"/>
          <w:tblHeader/>
          <w:jc w:val="center"/>
        </w:trPr>
        <w:tc>
          <w:tcPr>
            <w:tcW w:w="1438" w:type="pct"/>
            <w:tcBorders>
              <w:top w:val="single" w:sz="8" w:space="0" w:color="auto"/>
              <w:left w:val="single" w:sz="8" w:space="0" w:color="auto"/>
              <w:bottom w:val="single" w:sz="8" w:space="0" w:color="auto"/>
            </w:tcBorders>
            <w:shd w:val="clear" w:color="auto" w:fill="auto"/>
            <w:vAlign w:val="center"/>
          </w:tcPr>
          <w:p w14:paraId="1854178B" w14:textId="77777777" w:rsidR="00A1728D" w:rsidRDefault="00EA4CFB">
            <w:pPr>
              <w:pStyle w:val="afffffffffb"/>
            </w:pPr>
            <w:r>
              <w:rPr>
                <w:rFonts w:hint="eastAsia"/>
              </w:rPr>
              <w:t>主干直径</w:t>
            </w:r>
          </w:p>
        </w:tc>
        <w:tc>
          <w:tcPr>
            <w:tcW w:w="1290" w:type="pct"/>
            <w:tcBorders>
              <w:top w:val="single" w:sz="8" w:space="0" w:color="auto"/>
              <w:bottom w:val="single" w:sz="8" w:space="0" w:color="auto"/>
            </w:tcBorders>
            <w:shd w:val="clear" w:color="auto" w:fill="auto"/>
            <w:vAlign w:val="center"/>
          </w:tcPr>
          <w:p w14:paraId="6D17EB70" w14:textId="77777777" w:rsidR="00A1728D" w:rsidRDefault="00EA4CFB">
            <w:pPr>
              <w:pStyle w:val="afffffffffb"/>
            </w:pPr>
            <w:r>
              <w:rPr>
                <w:rFonts w:hint="eastAsia"/>
              </w:rPr>
              <w:t>钻头直径</w:t>
            </w:r>
          </w:p>
        </w:tc>
        <w:tc>
          <w:tcPr>
            <w:tcW w:w="1192" w:type="pct"/>
            <w:tcBorders>
              <w:top w:val="single" w:sz="8" w:space="0" w:color="auto"/>
              <w:bottom w:val="single" w:sz="8" w:space="0" w:color="auto"/>
            </w:tcBorders>
            <w:shd w:val="clear" w:color="auto" w:fill="auto"/>
            <w:vAlign w:val="center"/>
          </w:tcPr>
          <w:p w14:paraId="49B00D84" w14:textId="77777777" w:rsidR="00A1728D" w:rsidRDefault="00EA4CFB">
            <w:pPr>
              <w:pStyle w:val="afffffffffb"/>
            </w:pPr>
            <w:r>
              <w:rPr>
                <w:rFonts w:hint="eastAsia"/>
              </w:rPr>
              <w:t>侧枝直径</w:t>
            </w:r>
          </w:p>
        </w:tc>
        <w:tc>
          <w:tcPr>
            <w:tcW w:w="1080" w:type="pct"/>
            <w:tcBorders>
              <w:top w:val="single" w:sz="8" w:space="0" w:color="auto"/>
              <w:bottom w:val="single" w:sz="8" w:space="0" w:color="auto"/>
              <w:right w:val="single" w:sz="8" w:space="0" w:color="auto"/>
            </w:tcBorders>
            <w:shd w:val="clear" w:color="auto" w:fill="auto"/>
            <w:vAlign w:val="center"/>
          </w:tcPr>
          <w:p w14:paraId="0203551A" w14:textId="77777777" w:rsidR="00A1728D" w:rsidRDefault="00EA4CFB">
            <w:pPr>
              <w:pStyle w:val="afffffffffb"/>
            </w:pPr>
            <w:r>
              <w:rPr>
                <w:rFonts w:hint="eastAsia"/>
              </w:rPr>
              <w:t>钻头直径</w:t>
            </w:r>
          </w:p>
        </w:tc>
      </w:tr>
      <w:tr w:rsidR="00A1728D" w14:paraId="71BDF8A7"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346"/>
          <w:jc w:val="center"/>
        </w:trPr>
        <w:tc>
          <w:tcPr>
            <w:tcW w:w="1438" w:type="pct"/>
            <w:tcBorders>
              <w:left w:val="single" w:sz="8" w:space="0" w:color="auto"/>
            </w:tcBorders>
            <w:shd w:val="clear" w:color="auto" w:fill="auto"/>
            <w:vAlign w:val="center"/>
          </w:tcPr>
          <w:p w14:paraId="5C0C4592" w14:textId="77777777" w:rsidR="00A1728D" w:rsidRDefault="00EA4CFB">
            <w:pPr>
              <w:pStyle w:val="afffffffffb"/>
              <w:rPr>
                <w:rFonts w:ascii="Times New Roman"/>
              </w:rPr>
            </w:pPr>
            <w:r>
              <w:rPr>
                <w:rFonts w:ascii="Times New Roman"/>
              </w:rPr>
              <w:t>5.0</w:t>
            </w:r>
            <w:r>
              <w:rPr>
                <w:rFonts w:ascii="Times New Roman"/>
              </w:rPr>
              <w:t>～</w:t>
            </w:r>
            <w:r>
              <w:rPr>
                <w:rFonts w:ascii="Times New Roman"/>
              </w:rPr>
              <w:t>7.0</w:t>
            </w:r>
          </w:p>
        </w:tc>
        <w:tc>
          <w:tcPr>
            <w:tcW w:w="1290" w:type="pct"/>
            <w:shd w:val="clear" w:color="auto" w:fill="auto"/>
            <w:vAlign w:val="center"/>
          </w:tcPr>
          <w:p w14:paraId="5DD5E128" w14:textId="77777777" w:rsidR="00A1728D" w:rsidRDefault="00EA4CFB">
            <w:pPr>
              <w:pStyle w:val="afffffffffb"/>
              <w:rPr>
                <w:rFonts w:ascii="Times New Roman"/>
              </w:rPr>
            </w:pPr>
            <w:r>
              <w:rPr>
                <w:rFonts w:ascii="Times New Roman"/>
              </w:rPr>
              <w:t>0.8</w:t>
            </w:r>
            <w:r>
              <w:rPr>
                <w:rFonts w:ascii="Times New Roman"/>
              </w:rPr>
              <w:t>～</w:t>
            </w:r>
            <w:r>
              <w:rPr>
                <w:rFonts w:ascii="Times New Roman"/>
              </w:rPr>
              <w:t>0.9</w:t>
            </w:r>
          </w:p>
        </w:tc>
        <w:tc>
          <w:tcPr>
            <w:tcW w:w="1192" w:type="pct"/>
            <w:shd w:val="clear" w:color="auto" w:fill="auto"/>
            <w:vAlign w:val="center"/>
          </w:tcPr>
          <w:p w14:paraId="712BA3AE" w14:textId="77777777" w:rsidR="00A1728D" w:rsidRDefault="00EA4CFB">
            <w:pPr>
              <w:pStyle w:val="afffffffffb"/>
              <w:rPr>
                <w:rFonts w:ascii="Times New Roman"/>
                <w:szCs w:val="18"/>
              </w:rPr>
            </w:pPr>
            <w:r>
              <w:rPr>
                <w:rFonts w:ascii="Times New Roman"/>
              </w:rPr>
              <w:t>1.5</w:t>
            </w:r>
            <w:r>
              <w:rPr>
                <w:rFonts w:ascii="Times New Roman"/>
              </w:rPr>
              <w:t>～</w:t>
            </w:r>
            <w:r>
              <w:rPr>
                <w:rFonts w:ascii="Times New Roman"/>
              </w:rPr>
              <w:t>3.0</w:t>
            </w:r>
          </w:p>
        </w:tc>
        <w:tc>
          <w:tcPr>
            <w:tcW w:w="1080" w:type="pct"/>
            <w:tcBorders>
              <w:right w:val="single" w:sz="8" w:space="0" w:color="auto"/>
            </w:tcBorders>
            <w:shd w:val="clear" w:color="auto" w:fill="auto"/>
            <w:vAlign w:val="center"/>
          </w:tcPr>
          <w:p w14:paraId="3233367C" w14:textId="77777777" w:rsidR="00A1728D" w:rsidRDefault="00EA4CFB">
            <w:pPr>
              <w:pStyle w:val="afffffffffb"/>
              <w:rPr>
                <w:rFonts w:ascii="Times New Roman"/>
              </w:rPr>
            </w:pPr>
            <w:r>
              <w:rPr>
                <w:rFonts w:ascii="Times New Roman"/>
              </w:rPr>
              <w:t>0.2</w:t>
            </w:r>
            <w:r>
              <w:rPr>
                <w:rFonts w:ascii="Times New Roman"/>
              </w:rPr>
              <w:t>～</w:t>
            </w:r>
            <w:r>
              <w:rPr>
                <w:rFonts w:ascii="Times New Roman"/>
              </w:rPr>
              <w:t>0.5</w:t>
            </w:r>
          </w:p>
        </w:tc>
      </w:tr>
      <w:tr w:rsidR="00A1728D" w14:paraId="4534066B"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334"/>
          <w:jc w:val="center"/>
        </w:trPr>
        <w:tc>
          <w:tcPr>
            <w:tcW w:w="1438" w:type="pct"/>
            <w:tcBorders>
              <w:left w:val="single" w:sz="8" w:space="0" w:color="auto"/>
              <w:bottom w:val="single" w:sz="8" w:space="0" w:color="auto"/>
            </w:tcBorders>
            <w:shd w:val="clear" w:color="auto" w:fill="auto"/>
            <w:vAlign w:val="center"/>
          </w:tcPr>
          <w:p w14:paraId="1FF9150F" w14:textId="77777777" w:rsidR="00A1728D" w:rsidRDefault="00EA4CFB">
            <w:pPr>
              <w:pStyle w:val="afffffffffb"/>
              <w:rPr>
                <w:rFonts w:ascii="Times New Roman"/>
              </w:rPr>
            </w:pPr>
            <w:r>
              <w:rPr>
                <w:rFonts w:ascii="Times New Roman"/>
              </w:rPr>
              <w:t>7.0</w:t>
            </w:r>
            <w:r>
              <w:rPr>
                <w:rFonts w:ascii="Times New Roman"/>
              </w:rPr>
              <w:t>～</w:t>
            </w:r>
            <w:r>
              <w:rPr>
                <w:rFonts w:ascii="Times New Roman"/>
              </w:rPr>
              <w:t>9.0</w:t>
            </w:r>
          </w:p>
        </w:tc>
        <w:tc>
          <w:tcPr>
            <w:tcW w:w="1290" w:type="pct"/>
            <w:tcBorders>
              <w:bottom w:val="single" w:sz="8" w:space="0" w:color="auto"/>
            </w:tcBorders>
            <w:shd w:val="clear" w:color="auto" w:fill="auto"/>
            <w:vAlign w:val="center"/>
          </w:tcPr>
          <w:p w14:paraId="31A993A0" w14:textId="77777777" w:rsidR="00A1728D" w:rsidRDefault="00EA4CFB">
            <w:pPr>
              <w:pStyle w:val="afffffffffb"/>
              <w:rPr>
                <w:rFonts w:ascii="Times New Roman"/>
              </w:rPr>
            </w:pPr>
            <w:r>
              <w:rPr>
                <w:rFonts w:ascii="Times New Roman"/>
              </w:rPr>
              <w:t>0.9</w:t>
            </w:r>
            <w:r>
              <w:rPr>
                <w:rFonts w:ascii="Times New Roman"/>
              </w:rPr>
              <w:t>～</w:t>
            </w:r>
            <w:r>
              <w:rPr>
                <w:rFonts w:ascii="Times New Roman"/>
              </w:rPr>
              <w:t>1.1</w:t>
            </w:r>
          </w:p>
        </w:tc>
        <w:tc>
          <w:tcPr>
            <w:tcW w:w="1192" w:type="pct"/>
            <w:tcBorders>
              <w:bottom w:val="single" w:sz="8" w:space="0" w:color="auto"/>
            </w:tcBorders>
            <w:shd w:val="clear" w:color="auto" w:fill="auto"/>
            <w:vAlign w:val="center"/>
          </w:tcPr>
          <w:p w14:paraId="51913D49" w14:textId="77777777" w:rsidR="00A1728D" w:rsidRDefault="00EA4CFB">
            <w:pPr>
              <w:pStyle w:val="afffffffffb"/>
              <w:rPr>
                <w:rFonts w:ascii="Times New Roman"/>
              </w:rPr>
            </w:pPr>
            <w:r>
              <w:rPr>
                <w:rFonts w:ascii="Times New Roman"/>
              </w:rPr>
              <w:t>3.0</w:t>
            </w:r>
            <w:r>
              <w:rPr>
                <w:rFonts w:ascii="Times New Roman"/>
              </w:rPr>
              <w:t>～</w:t>
            </w:r>
            <w:r>
              <w:rPr>
                <w:rFonts w:ascii="Times New Roman"/>
              </w:rPr>
              <w:t>5.0</w:t>
            </w:r>
          </w:p>
        </w:tc>
        <w:tc>
          <w:tcPr>
            <w:tcW w:w="1080" w:type="pct"/>
            <w:tcBorders>
              <w:bottom w:val="single" w:sz="8" w:space="0" w:color="auto"/>
              <w:right w:val="single" w:sz="8" w:space="0" w:color="auto"/>
            </w:tcBorders>
            <w:shd w:val="clear" w:color="auto" w:fill="auto"/>
            <w:vAlign w:val="center"/>
          </w:tcPr>
          <w:p w14:paraId="4BE90365" w14:textId="77777777" w:rsidR="00A1728D" w:rsidRDefault="00EA4CFB">
            <w:pPr>
              <w:pStyle w:val="afffffffffb"/>
              <w:rPr>
                <w:rFonts w:ascii="Times New Roman"/>
              </w:rPr>
            </w:pPr>
            <w:r>
              <w:rPr>
                <w:rFonts w:ascii="Times New Roman"/>
              </w:rPr>
              <w:t>0.5</w:t>
            </w:r>
            <w:r>
              <w:rPr>
                <w:rFonts w:ascii="Times New Roman"/>
              </w:rPr>
              <w:t>～</w:t>
            </w:r>
            <w:r>
              <w:rPr>
                <w:rFonts w:ascii="Times New Roman"/>
              </w:rPr>
              <w:t>0.8</w:t>
            </w:r>
          </w:p>
        </w:tc>
      </w:tr>
    </w:tbl>
    <w:p w14:paraId="77E710B5" w14:textId="77777777" w:rsidR="00A1728D" w:rsidRDefault="00A1728D">
      <w:pPr>
        <w:pStyle w:val="afffff7"/>
        <w:ind w:firstLineChars="0" w:firstLine="0"/>
      </w:pPr>
    </w:p>
    <w:p w14:paraId="7678E7C9" w14:textId="77777777" w:rsidR="00A1728D" w:rsidRDefault="00EA4CFB">
      <w:pPr>
        <w:pStyle w:val="affe"/>
        <w:spacing w:before="120" w:after="120"/>
      </w:pPr>
      <w:r>
        <w:rPr>
          <w:rFonts w:hint="eastAsia"/>
        </w:rPr>
        <w:t>钻孔</w:t>
      </w:r>
    </w:p>
    <w:p w14:paraId="176109ED" w14:textId="77777777" w:rsidR="00A1728D" w:rsidRDefault="00EA4CFB">
      <w:pPr>
        <w:pStyle w:val="afffffffff2"/>
      </w:pPr>
      <w:r>
        <w:rPr>
          <w:rFonts w:hint="eastAsia"/>
        </w:rPr>
        <w:t>选择雨水较少的秋、冬季或初春进行钻孔。钻孔时宜选择晴朗、光照充足天气，雨天不宜钻孔结香。</w:t>
      </w:r>
    </w:p>
    <w:p w14:paraId="00C67EFA" w14:textId="77777777" w:rsidR="00A1728D" w:rsidRDefault="00EA4CFB">
      <w:pPr>
        <w:pStyle w:val="afffffffff2"/>
      </w:pPr>
      <w:r>
        <w:rPr>
          <w:rFonts w:hint="eastAsia"/>
        </w:rPr>
        <w:t>从嫁接口上方30</w:t>
      </w:r>
      <w:r>
        <w:rPr>
          <w:vertAlign w:val="superscript"/>
        </w:rPr>
        <w:t xml:space="preserve"> </w:t>
      </w:r>
      <w:r>
        <w:rPr>
          <w:rFonts w:hint="eastAsia"/>
        </w:rPr>
        <w:t>cm～50</w:t>
      </w:r>
      <w:r>
        <w:rPr>
          <w:rFonts w:hint="eastAsia"/>
          <w:vertAlign w:val="superscript"/>
        </w:rPr>
        <w:t xml:space="preserve"> </w:t>
      </w:r>
      <w:r>
        <w:rPr>
          <w:rFonts w:hint="eastAsia"/>
        </w:rPr>
        <w:t>cm处开始钻孔，间隔</w:t>
      </w:r>
      <w:r>
        <w:t>10</w:t>
      </w:r>
      <w:r>
        <w:rPr>
          <w:vertAlign w:val="superscript"/>
        </w:rPr>
        <w:t xml:space="preserve"> </w:t>
      </w:r>
      <w:r>
        <w:rPr>
          <w:rFonts w:hint="eastAsia"/>
        </w:rPr>
        <w:t>cm～1</w:t>
      </w:r>
      <w:r>
        <w:t>2</w:t>
      </w:r>
      <w:r>
        <w:rPr>
          <w:vertAlign w:val="superscript"/>
        </w:rPr>
        <w:t xml:space="preserve"> </w:t>
      </w:r>
      <w:r>
        <w:t>c</w:t>
      </w:r>
      <w:r>
        <w:rPr>
          <w:rFonts w:hint="eastAsia"/>
        </w:rPr>
        <w:t>m从下往上单列钻孔，上下两孔一一对齐，主干直径小于5</w:t>
      </w:r>
      <w:r>
        <w:rPr>
          <w:vertAlign w:val="superscript"/>
        </w:rPr>
        <w:t xml:space="preserve"> </w:t>
      </w:r>
      <w:r>
        <w:rPr>
          <w:rFonts w:hint="eastAsia"/>
        </w:rPr>
        <w:t>cm时停止钻孔，侧枝直径小于1.5</w:t>
      </w:r>
      <w:r>
        <w:rPr>
          <w:vertAlign w:val="superscript"/>
        </w:rPr>
        <w:t xml:space="preserve"> </w:t>
      </w:r>
      <w:r>
        <w:rPr>
          <w:rFonts w:hint="eastAsia"/>
        </w:rPr>
        <w:t>cm时停止钻孔。</w:t>
      </w:r>
    </w:p>
    <w:p w14:paraId="5A01E0EF" w14:textId="77777777" w:rsidR="00A1728D" w:rsidRDefault="00EA4CFB">
      <w:pPr>
        <w:pStyle w:val="afffffffff2"/>
      </w:pPr>
      <w:r>
        <w:rPr>
          <w:rFonts w:hint="eastAsia"/>
        </w:rPr>
        <w:t>钻孔时钻头向上略倾斜，穿过树干中心，钻孔深度为树干直径的2/3～4/5，不穿透树干。</w:t>
      </w:r>
    </w:p>
    <w:p w14:paraId="151F1FCC" w14:textId="77777777" w:rsidR="00A1728D" w:rsidRDefault="00EA4CFB">
      <w:pPr>
        <w:pStyle w:val="affe"/>
        <w:spacing w:before="120" w:after="120"/>
      </w:pPr>
      <w:r>
        <w:rPr>
          <w:rFonts w:hint="eastAsia"/>
        </w:rPr>
        <w:t>加固</w:t>
      </w:r>
    </w:p>
    <w:p w14:paraId="6613946C" w14:textId="77777777" w:rsidR="00A1728D" w:rsidRDefault="00EA4CFB">
      <w:pPr>
        <w:pStyle w:val="afffff7"/>
        <w:ind w:firstLine="420"/>
      </w:pPr>
      <w:r>
        <w:rPr>
          <w:rFonts w:hint="eastAsia"/>
        </w:rPr>
        <w:t>谷地风口、沿海地区林地，钻孔后宜对主干进行绑扶，加固。</w:t>
      </w:r>
    </w:p>
    <w:p w14:paraId="1831DFBC" w14:textId="77777777" w:rsidR="00A1728D" w:rsidRDefault="00EA4CFB">
      <w:pPr>
        <w:pStyle w:val="affe"/>
        <w:spacing w:before="120" w:after="120"/>
      </w:pPr>
      <w:r>
        <w:rPr>
          <w:rFonts w:hint="eastAsia"/>
        </w:rPr>
        <w:t>钻孔树管理</w:t>
      </w:r>
    </w:p>
    <w:p w14:paraId="4C60E35F" w14:textId="77777777" w:rsidR="00A1728D" w:rsidRDefault="00EA4CFB">
      <w:pPr>
        <w:pStyle w:val="afff"/>
        <w:spacing w:before="120" w:after="120"/>
      </w:pPr>
      <w:r>
        <w:rPr>
          <w:rFonts w:hint="eastAsia"/>
        </w:rPr>
        <w:t>除草松土</w:t>
      </w:r>
    </w:p>
    <w:p w14:paraId="3BFF9691" w14:textId="77777777" w:rsidR="00A1728D" w:rsidRDefault="00EA4CFB">
      <w:pPr>
        <w:pStyle w:val="afffff7"/>
        <w:ind w:firstLine="420"/>
      </w:pPr>
      <w:r>
        <w:rPr>
          <w:rFonts w:hint="eastAsia"/>
        </w:rPr>
        <w:t>钻孔当年应在夏或冬季除杂草1次，同时进行树盘松土。</w:t>
      </w:r>
    </w:p>
    <w:p w14:paraId="57401775" w14:textId="77777777" w:rsidR="00A1728D" w:rsidRDefault="00EA4CFB">
      <w:pPr>
        <w:pStyle w:val="afff"/>
        <w:spacing w:before="120" w:after="120"/>
      </w:pPr>
      <w:r>
        <w:rPr>
          <w:rFonts w:hint="eastAsia"/>
        </w:rPr>
        <w:t>施肥</w:t>
      </w:r>
    </w:p>
    <w:p w14:paraId="50D0DB17" w14:textId="77777777" w:rsidR="00A1728D" w:rsidRDefault="00EA4CFB">
      <w:pPr>
        <w:pStyle w:val="afffff7"/>
        <w:ind w:firstLine="420"/>
      </w:pPr>
      <w:r>
        <w:rPr>
          <w:rFonts w:hint="eastAsia"/>
        </w:rPr>
        <w:t>钻孔当年结合除草松土每株沟施0.5</w:t>
      </w:r>
      <w:r>
        <w:rPr>
          <w:rFonts w:hint="eastAsia"/>
          <w:vertAlign w:val="superscript"/>
        </w:rPr>
        <w:t xml:space="preserve"> </w:t>
      </w:r>
      <w:r>
        <w:rPr>
          <w:rFonts w:hint="eastAsia"/>
        </w:rPr>
        <w:t>kg～1.0</w:t>
      </w:r>
      <w:r>
        <w:rPr>
          <w:rFonts w:hint="eastAsia"/>
          <w:vertAlign w:val="superscript"/>
        </w:rPr>
        <w:t xml:space="preserve"> </w:t>
      </w:r>
      <w:r>
        <w:rPr>
          <w:rFonts w:hint="eastAsia"/>
        </w:rPr>
        <w:t>kg有机肥</w:t>
      </w:r>
      <w:r>
        <w:t>1</w:t>
      </w:r>
      <w:r>
        <w:rPr>
          <w:rFonts w:hint="eastAsia"/>
        </w:rPr>
        <w:t>次，施后及时覆土。</w:t>
      </w:r>
    </w:p>
    <w:p w14:paraId="7771D74C" w14:textId="77777777" w:rsidR="00A1728D" w:rsidRDefault="00A1728D">
      <w:pPr>
        <w:pStyle w:val="afffff7"/>
        <w:ind w:firstLine="420"/>
      </w:pPr>
    </w:p>
    <w:p w14:paraId="655D658F" w14:textId="77777777" w:rsidR="00A1728D" w:rsidRDefault="00A1728D">
      <w:pPr>
        <w:pStyle w:val="afffff7"/>
        <w:ind w:firstLine="420"/>
      </w:pPr>
    </w:p>
    <w:p w14:paraId="4B0E0EF7" w14:textId="77777777" w:rsidR="00A1728D" w:rsidRDefault="00EA4CFB">
      <w:pPr>
        <w:pStyle w:val="afff"/>
        <w:spacing w:before="120" w:after="120"/>
      </w:pPr>
      <w:r>
        <w:rPr>
          <w:rFonts w:hint="eastAsia"/>
        </w:rPr>
        <w:lastRenderedPageBreak/>
        <w:t>水分管理</w:t>
      </w:r>
    </w:p>
    <w:p w14:paraId="756108C5" w14:textId="77777777" w:rsidR="00A1728D" w:rsidRDefault="00EA4CFB">
      <w:pPr>
        <w:pStyle w:val="afffff7"/>
        <w:ind w:firstLine="420"/>
      </w:pPr>
      <w:r>
        <w:rPr>
          <w:rFonts w:hint="eastAsia"/>
        </w:rPr>
        <w:t>遇干旱季节，适时浇水；连续阴雨天注意防渍排涝。</w:t>
      </w:r>
    </w:p>
    <w:p w14:paraId="269A751D" w14:textId="77777777" w:rsidR="00A1728D" w:rsidRDefault="00EA4CFB">
      <w:pPr>
        <w:pStyle w:val="afff"/>
        <w:spacing w:before="120" w:after="120"/>
      </w:pPr>
      <w:r>
        <w:rPr>
          <w:rFonts w:hint="eastAsia"/>
        </w:rPr>
        <w:t>害虫防治</w:t>
      </w:r>
    </w:p>
    <w:p w14:paraId="0E8BA3A5" w14:textId="77777777" w:rsidR="00A1728D" w:rsidRDefault="00EA4CFB">
      <w:pPr>
        <w:pStyle w:val="afffff7"/>
        <w:ind w:firstLine="420"/>
      </w:pPr>
      <w:bookmarkStart w:id="46" w:name="_Hlk148619181"/>
      <w:r>
        <w:rPr>
          <w:rFonts w:hint="eastAsia"/>
        </w:rPr>
        <w:t>主要害虫</w:t>
      </w:r>
      <w:r>
        <w:t>是</w:t>
      </w:r>
      <w:r>
        <w:rPr>
          <w:rFonts w:hint="eastAsia"/>
        </w:rPr>
        <w:t>黄野螟</w:t>
      </w:r>
      <w:bookmarkEnd w:id="46"/>
      <w:r>
        <w:rPr>
          <w:rFonts w:hint="eastAsia"/>
        </w:rPr>
        <w:t>，可采用物理防治与生物防治相结合的方法进行</w:t>
      </w:r>
      <w:r>
        <w:t>防治</w:t>
      </w:r>
      <w:r>
        <w:rPr>
          <w:rFonts w:hint="eastAsia"/>
        </w:rPr>
        <w:t>：</w:t>
      </w:r>
    </w:p>
    <w:p w14:paraId="1E1196B5" w14:textId="77777777" w:rsidR="00A1728D" w:rsidRDefault="00EA4CFB">
      <w:pPr>
        <w:pStyle w:val="af2"/>
      </w:pPr>
      <w:r>
        <w:rPr>
          <w:rFonts w:hint="eastAsia"/>
        </w:rPr>
        <w:t>成虫羽化盛期，在沉香林间或林缘空旷位置悬挂频振灯或黑光灯，灯间距50</w:t>
      </w:r>
      <w:r>
        <w:rPr>
          <w:rFonts w:hint="eastAsia"/>
          <w:vertAlign w:val="superscript"/>
        </w:rPr>
        <w:t xml:space="preserve"> </w:t>
      </w:r>
      <w:r>
        <w:rPr>
          <w:rFonts w:hint="eastAsia"/>
        </w:rPr>
        <w:t>m～100</w:t>
      </w:r>
      <w:r>
        <w:rPr>
          <w:rFonts w:hint="eastAsia"/>
          <w:vertAlign w:val="superscript"/>
        </w:rPr>
        <w:t xml:space="preserve"> </w:t>
      </w:r>
      <w:r>
        <w:rPr>
          <w:rFonts w:hint="eastAsia"/>
        </w:rPr>
        <w:t>m，距离地面为1.5</w:t>
      </w:r>
      <w:r>
        <w:rPr>
          <w:rFonts w:hint="eastAsia"/>
          <w:vertAlign w:val="superscript"/>
        </w:rPr>
        <w:t xml:space="preserve"> </w:t>
      </w:r>
      <w:r>
        <w:rPr>
          <w:rFonts w:hint="eastAsia"/>
        </w:rPr>
        <w:t>m～2.0</w:t>
      </w:r>
      <w:r>
        <w:rPr>
          <w:rFonts w:hint="eastAsia"/>
          <w:vertAlign w:val="superscript"/>
        </w:rPr>
        <w:t xml:space="preserve"> </w:t>
      </w:r>
      <w:r>
        <w:rPr>
          <w:rFonts w:hint="eastAsia"/>
        </w:rPr>
        <w:t>m，诱杀成虫；</w:t>
      </w:r>
    </w:p>
    <w:p w14:paraId="23CF6636" w14:textId="77777777" w:rsidR="00A1728D" w:rsidRDefault="00EA4CFB">
      <w:pPr>
        <w:pStyle w:val="af2"/>
      </w:pPr>
      <w:r>
        <w:rPr>
          <w:rFonts w:hint="eastAsia"/>
        </w:rPr>
        <w:t>利用幼虫受到惊扰吐丝落地的特点，人工清理幼虫；</w:t>
      </w:r>
    </w:p>
    <w:p w14:paraId="6690F1E4" w14:textId="77777777" w:rsidR="00A1728D" w:rsidRDefault="00EA4CFB">
      <w:pPr>
        <w:pStyle w:val="af2"/>
      </w:pPr>
      <w:r>
        <w:rPr>
          <w:rFonts w:hint="eastAsia"/>
        </w:rPr>
        <w:t>开展林下养殖（鸡），有利于清除掉落于地表的幼虫及浅土层的蛹。</w:t>
      </w:r>
    </w:p>
    <w:p w14:paraId="619CB495" w14:textId="77777777" w:rsidR="00A1728D" w:rsidRDefault="00EA4CFB">
      <w:pPr>
        <w:pStyle w:val="affe"/>
        <w:spacing w:before="120" w:after="120"/>
      </w:pPr>
      <w:r>
        <w:rPr>
          <w:rFonts w:hint="eastAsia"/>
        </w:rPr>
        <w:t>结香检查</w:t>
      </w:r>
    </w:p>
    <w:p w14:paraId="53C8A287" w14:textId="77777777" w:rsidR="00A1728D" w:rsidRDefault="00EA4CFB">
      <w:pPr>
        <w:pStyle w:val="afffffffff2"/>
      </w:pPr>
      <w:bookmarkStart w:id="47" w:name="_Hlk149809960"/>
      <w:r>
        <w:rPr>
          <w:rFonts w:hint="eastAsia"/>
        </w:rPr>
        <w:t>钻孔后3个月后，</w:t>
      </w:r>
      <w:bookmarkStart w:id="48" w:name="_Hlk148516353"/>
      <w:r>
        <w:rPr>
          <w:rFonts w:hint="eastAsia"/>
        </w:rPr>
        <w:t>用钩刀在钻孔周围从上向下勾开少许侧面树皮，深度至可见木质部，并检查是否有棕色至黑色油脂状物质积累</w:t>
      </w:r>
      <w:bookmarkEnd w:id="48"/>
      <w:r>
        <w:rPr>
          <w:rFonts w:hint="eastAsia"/>
        </w:rPr>
        <w:t>，若有，视为成功结香</w:t>
      </w:r>
      <w:bookmarkEnd w:id="47"/>
      <w:r>
        <w:rPr>
          <w:rFonts w:hint="eastAsia"/>
        </w:rPr>
        <w:t>。</w:t>
      </w:r>
    </w:p>
    <w:p w14:paraId="530FEC2F" w14:textId="77777777" w:rsidR="00A1728D" w:rsidRDefault="00EA4CFB">
      <w:pPr>
        <w:pStyle w:val="afffffffff2"/>
      </w:pPr>
      <w:r>
        <w:rPr>
          <w:rFonts w:hint="eastAsia"/>
        </w:rPr>
        <w:t>若树干结香少，应在两孔之间重新钻孔；若未结香，钻孔愈合，则在原钻孔位置重新钻孔，钻孔应按照</w:t>
      </w:r>
      <w:r>
        <w:t>5.2.3</w:t>
      </w:r>
      <w:r>
        <w:rPr>
          <w:rFonts w:hint="eastAsia"/>
        </w:rPr>
        <w:t>的</w:t>
      </w:r>
      <w:r>
        <w:t>要求进行</w:t>
      </w:r>
      <w:r>
        <w:rPr>
          <w:rFonts w:hint="eastAsia"/>
        </w:rPr>
        <w:t>。</w:t>
      </w:r>
    </w:p>
    <w:p w14:paraId="24E4AA6E" w14:textId="77777777" w:rsidR="00A1728D" w:rsidRDefault="00EA4CFB">
      <w:pPr>
        <w:pStyle w:val="affe"/>
        <w:spacing w:before="120" w:after="120"/>
      </w:pPr>
      <w:r>
        <w:rPr>
          <w:rFonts w:hint="eastAsia"/>
        </w:rPr>
        <w:t>采香</w:t>
      </w:r>
    </w:p>
    <w:p w14:paraId="736B1241" w14:textId="77777777" w:rsidR="00A1728D" w:rsidRDefault="00EA4CFB">
      <w:pPr>
        <w:pStyle w:val="afff"/>
        <w:spacing w:before="120" w:after="120"/>
      </w:pPr>
      <w:r>
        <w:rPr>
          <w:rFonts w:hint="eastAsia"/>
        </w:rPr>
        <w:t>采香时机</w:t>
      </w:r>
    </w:p>
    <w:p w14:paraId="6DA82EB6" w14:textId="77777777" w:rsidR="00A1728D" w:rsidRDefault="00EA4CFB">
      <w:pPr>
        <w:pStyle w:val="afffff7"/>
        <w:ind w:firstLine="420"/>
      </w:pPr>
      <w:r>
        <w:rPr>
          <w:rFonts w:hint="eastAsia"/>
        </w:rPr>
        <w:t>钻孔1～2</w:t>
      </w:r>
      <w:r>
        <w:t>年</w:t>
      </w:r>
      <w:r>
        <w:rPr>
          <w:rFonts w:hint="eastAsia"/>
        </w:rPr>
        <w:t>内采香。</w:t>
      </w:r>
    </w:p>
    <w:p w14:paraId="6814F9EB" w14:textId="77777777" w:rsidR="00A1728D" w:rsidRDefault="00EA4CFB">
      <w:pPr>
        <w:pStyle w:val="afff"/>
        <w:spacing w:before="120" w:after="120"/>
      </w:pPr>
      <w:r>
        <w:rPr>
          <w:rFonts w:hint="eastAsia"/>
        </w:rPr>
        <w:t>锯树采香</w:t>
      </w:r>
    </w:p>
    <w:p w14:paraId="07C4ABAE" w14:textId="77777777" w:rsidR="00A1728D" w:rsidRDefault="00EA4CFB">
      <w:pPr>
        <w:pStyle w:val="afffff7"/>
        <w:ind w:firstLine="420"/>
      </w:pPr>
      <w:r>
        <w:rPr>
          <w:rFonts w:hint="eastAsia"/>
        </w:rPr>
        <w:t>采香时从离嫁接口10</w:t>
      </w:r>
      <w:r>
        <w:rPr>
          <w:rFonts w:hint="eastAsia"/>
          <w:vertAlign w:val="superscript"/>
        </w:rPr>
        <w:t xml:space="preserve"> </w:t>
      </w:r>
      <w:r>
        <w:rPr>
          <w:rFonts w:hint="eastAsia"/>
        </w:rPr>
        <w:t>cm～20</w:t>
      </w:r>
      <w:r>
        <w:rPr>
          <w:rFonts w:hint="eastAsia"/>
          <w:vertAlign w:val="superscript"/>
        </w:rPr>
        <w:t xml:space="preserve"> </w:t>
      </w:r>
      <w:r>
        <w:rPr>
          <w:rFonts w:hint="eastAsia"/>
        </w:rPr>
        <w:t>cm处锯断树干。</w:t>
      </w:r>
    </w:p>
    <w:p w14:paraId="1EFAD6A1" w14:textId="77777777" w:rsidR="00A1728D" w:rsidRDefault="00EA4CFB">
      <w:pPr>
        <w:pStyle w:val="affe"/>
        <w:spacing w:before="120" w:after="120"/>
      </w:pPr>
      <w:r>
        <w:rPr>
          <w:rFonts w:hint="eastAsia"/>
        </w:rPr>
        <w:t>采后处理</w:t>
      </w:r>
    </w:p>
    <w:p w14:paraId="18089C9B" w14:textId="77777777" w:rsidR="00A1728D" w:rsidRDefault="00EA4CFB">
      <w:pPr>
        <w:pStyle w:val="afffff7"/>
        <w:ind w:firstLine="420"/>
      </w:pPr>
      <w:r>
        <w:rPr>
          <w:rFonts w:hint="eastAsia"/>
        </w:rPr>
        <w:t>采香后，树桩萌条长到2</w:t>
      </w:r>
      <w:r>
        <w:t>0</w:t>
      </w:r>
      <w:r>
        <w:rPr>
          <w:vertAlign w:val="superscript"/>
        </w:rPr>
        <w:t xml:space="preserve"> </w:t>
      </w:r>
      <w:r>
        <w:t>cm</w:t>
      </w:r>
      <w:r>
        <w:rPr>
          <w:rFonts w:hint="eastAsia"/>
        </w:rPr>
        <w:t>～</w:t>
      </w:r>
      <w:r>
        <w:t>30</w:t>
      </w:r>
      <w:r>
        <w:rPr>
          <w:vertAlign w:val="superscript"/>
        </w:rPr>
        <w:t xml:space="preserve"> </w:t>
      </w:r>
      <w:r>
        <w:rPr>
          <w:rFonts w:hint="eastAsia"/>
        </w:rPr>
        <w:t>cm时，嫁接口以下的萌条全部去除，选留1～</w:t>
      </w:r>
      <w:r>
        <w:t>2</w:t>
      </w:r>
      <w:r>
        <w:rPr>
          <w:rFonts w:hint="eastAsia"/>
        </w:rPr>
        <w:t>根嫁接口以上萌条继续抚育成林后再结香。</w:t>
      </w:r>
    </w:p>
    <w:p w14:paraId="1D6CB00A" w14:textId="77777777" w:rsidR="00A1728D" w:rsidRDefault="00EA4CFB">
      <w:pPr>
        <w:pStyle w:val="affc"/>
        <w:spacing w:before="240" w:after="240"/>
      </w:pPr>
      <w:r>
        <w:rPr>
          <w:rFonts w:hint="eastAsia"/>
        </w:rPr>
        <w:t>档案管理</w:t>
      </w:r>
    </w:p>
    <w:p w14:paraId="6DAA3F47" w14:textId="77777777" w:rsidR="00A1728D" w:rsidRDefault="00EA4CFB">
      <w:pPr>
        <w:pStyle w:val="afffff7"/>
        <w:ind w:firstLine="420"/>
      </w:pPr>
      <w:r>
        <w:rPr>
          <w:rFonts w:hint="eastAsia"/>
        </w:rPr>
        <w:t>按照LY/T</w:t>
      </w:r>
      <w:r>
        <w:t xml:space="preserve"> </w:t>
      </w:r>
      <w:r>
        <w:rPr>
          <w:rFonts w:hint="eastAsia"/>
        </w:rPr>
        <w:t>228</w:t>
      </w:r>
      <w:r>
        <w:t>0</w:t>
      </w:r>
      <w:r>
        <w:rPr>
          <w:rFonts w:hint="eastAsia"/>
        </w:rPr>
        <w:t>的规定进行档案管理。以每个种植区为单位建立经营档案，其内容包括但不限于：</w:t>
      </w:r>
    </w:p>
    <w:p w14:paraId="374A8A38" w14:textId="77777777" w:rsidR="00A1728D" w:rsidRDefault="00EA4CFB">
      <w:pPr>
        <w:pStyle w:val="af2"/>
      </w:pPr>
      <w:r>
        <w:rPr>
          <w:rFonts w:hint="eastAsia"/>
        </w:rPr>
        <w:t>种植区的基本情况，如种植地形图、不同来源品系种植数量及位置等；</w:t>
      </w:r>
    </w:p>
    <w:p w14:paraId="41A550E6" w14:textId="77777777" w:rsidR="00A1728D" w:rsidRDefault="00EA4CFB">
      <w:pPr>
        <w:pStyle w:val="af2"/>
      </w:pPr>
      <w:r>
        <w:rPr>
          <w:rFonts w:hint="eastAsia"/>
        </w:rPr>
        <w:t>投工、投产情况；</w:t>
      </w:r>
    </w:p>
    <w:p w14:paraId="7E1D5720" w14:textId="77777777" w:rsidR="00A1728D" w:rsidRDefault="00EA4CFB">
      <w:pPr>
        <w:pStyle w:val="af2"/>
      </w:pPr>
      <w:r>
        <w:rPr>
          <w:rFonts w:hint="eastAsia"/>
        </w:rPr>
        <w:t>主要经营措施；</w:t>
      </w:r>
    </w:p>
    <w:p w14:paraId="46A46315" w14:textId="77777777" w:rsidR="00A1728D" w:rsidRDefault="00EA4CFB">
      <w:pPr>
        <w:pStyle w:val="af2"/>
      </w:pPr>
      <w:r>
        <w:rPr>
          <w:rFonts w:hint="eastAsia"/>
        </w:rPr>
        <w:t>抚育管理情况；</w:t>
      </w:r>
    </w:p>
    <w:p w14:paraId="2B79EB3B" w14:textId="77777777" w:rsidR="00A1728D" w:rsidRDefault="00EA4CFB">
      <w:pPr>
        <w:pStyle w:val="af2"/>
      </w:pPr>
      <w:r>
        <w:rPr>
          <w:rFonts w:hint="eastAsia"/>
        </w:rPr>
        <w:t>病虫草害的发生和防治情况；</w:t>
      </w:r>
    </w:p>
    <w:p w14:paraId="7F41FEA9" w14:textId="77777777" w:rsidR="00A1728D" w:rsidRDefault="00EA4CFB">
      <w:pPr>
        <w:pStyle w:val="af2"/>
      </w:pPr>
      <w:r>
        <w:rPr>
          <w:rFonts w:hint="eastAsia"/>
        </w:rPr>
        <w:t>结香、采香情况。</w:t>
      </w:r>
    </w:p>
    <w:p w14:paraId="4E4DCD9A" w14:textId="77777777" w:rsidR="00A1728D" w:rsidRDefault="00A1728D">
      <w:pPr>
        <w:pStyle w:val="afffff7"/>
        <w:ind w:firstLine="420"/>
      </w:pPr>
    </w:p>
    <w:p w14:paraId="19D57D31" w14:textId="77777777" w:rsidR="00A1728D" w:rsidRDefault="00EA4CFB">
      <w:pPr>
        <w:pStyle w:val="afffff7"/>
        <w:ind w:firstLineChars="0" w:firstLine="0"/>
        <w:jc w:val="center"/>
      </w:pPr>
      <w:bookmarkStart w:id="49" w:name="BookMark8"/>
      <w:bookmarkEnd w:id="23"/>
      <w:r>
        <w:rPr>
          <w:noProof/>
        </w:rPr>
        <w:drawing>
          <wp:inline distT="0" distB="0" distL="0" distR="0" wp14:anchorId="4011C344" wp14:editId="047CD87B">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9"/>
    </w:p>
    <w:sectPr w:rsidR="00A1728D">
      <w:headerReference w:type="even" r:id="rId20"/>
      <w:headerReference w:type="default" r:id="rId21"/>
      <w:footerReference w:type="even" r:id="rId22"/>
      <w:footerReference w:type="default" r:id="rId23"/>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9DAFC" w14:textId="77777777" w:rsidR="00A1728D" w:rsidRDefault="00EA4CFB">
      <w:pPr>
        <w:spacing w:line="240" w:lineRule="auto"/>
      </w:pPr>
      <w:r>
        <w:separator/>
      </w:r>
    </w:p>
  </w:endnote>
  <w:endnote w:type="continuationSeparator" w:id="0">
    <w:p w14:paraId="4BA7231E" w14:textId="77777777" w:rsidR="00A1728D" w:rsidRDefault="00EA4C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4D9F1" w14:textId="77777777" w:rsidR="00A1728D" w:rsidRDefault="00EA4CFB">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0AF69" w14:textId="77777777" w:rsidR="00A1728D" w:rsidRDefault="00A1728D">
    <w:pPr>
      <w:pStyle w:val="affff0"/>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4490C" w14:textId="77777777" w:rsidR="00A1728D" w:rsidRDefault="00EA4CFB">
    <w:pPr>
      <w:pStyle w:val="afffff3"/>
    </w:pPr>
    <w:r>
      <w:fldChar w:fldCharType="begin"/>
    </w:r>
    <w:r>
      <w:instrText>PAGE   \* MERGEFORMAT</w:instrText>
    </w:r>
    <w:r>
      <w:fldChar w:fldCharType="separate"/>
    </w:r>
    <w:r>
      <w:rPr>
        <w:lang w:val="zh-CN"/>
      </w:rPr>
      <w:t>2</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3A231" w14:textId="77777777" w:rsidR="00A1728D" w:rsidRDefault="00EA4CFB">
    <w:pPr>
      <w:pStyle w:val="afffff4"/>
    </w:pPr>
    <w:r>
      <w:fldChar w:fldCharType="begin"/>
    </w:r>
    <w:r>
      <w:instrText>PAGE   \* MERGEFORMAT</w:instrText>
    </w:r>
    <w:r>
      <w:fldChar w:fldCharType="separate"/>
    </w:r>
    <w:r>
      <w:rPr>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BEF89" w14:textId="77777777" w:rsidR="00A1728D" w:rsidRDefault="00EA4CFB">
    <w:pPr>
      <w:pStyle w:val="afffff3"/>
    </w:pPr>
    <w:r>
      <w:fldChar w:fldCharType="begin"/>
    </w:r>
    <w:r>
      <w:instrText>PAGE   \* MERGEFORMAT</w:instrText>
    </w:r>
    <w:r>
      <w:fldChar w:fldCharType="separate"/>
    </w:r>
    <w:r>
      <w:rPr>
        <w:lang w:val="zh-CN"/>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A5ABE" w14:textId="77777777" w:rsidR="00A1728D" w:rsidRDefault="00EA4CFB">
    <w:pPr>
      <w:pStyle w:val="afffff4"/>
    </w:pPr>
    <w:r>
      <w:fldChar w:fldCharType="begin"/>
    </w:r>
    <w:r>
      <w:instrText>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D1EAC" w14:textId="77777777" w:rsidR="00A1728D" w:rsidRDefault="00EA4CFB">
      <w:pPr>
        <w:spacing w:line="240" w:lineRule="auto"/>
      </w:pPr>
      <w:r>
        <w:separator/>
      </w:r>
    </w:p>
  </w:footnote>
  <w:footnote w:type="continuationSeparator" w:id="0">
    <w:p w14:paraId="794A6C42" w14:textId="77777777" w:rsidR="00A1728D" w:rsidRDefault="00EA4C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B9111" w14:textId="77777777" w:rsidR="00A1728D" w:rsidRDefault="00EA4CFB">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33078" w14:textId="77777777" w:rsidR="00A1728D" w:rsidRDefault="00A1728D">
    <w:pPr>
      <w:pStyle w:val="affff2"/>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68C57" w14:textId="77777777" w:rsidR="00A1728D" w:rsidRDefault="00EA4CFB">
    <w:pPr>
      <w:pStyle w:val="afffffd"/>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77157" w14:textId="12282AC7" w:rsidR="00A1728D" w:rsidRDefault="00EA4CFB">
    <w:pPr>
      <w:pStyle w:val="afffffc"/>
    </w:pPr>
    <w:r>
      <w:fldChar w:fldCharType="begin"/>
    </w:r>
    <w:r>
      <w:instrText xml:space="preserve"> STYLEREF  标准文件_文件编号  \* MERGEFORMAT </w:instrText>
    </w:r>
    <w:r>
      <w:fldChar w:fldCharType="separate"/>
    </w:r>
    <w:r w:rsidR="00CD0B41">
      <w:rPr>
        <w:noProof/>
      </w:rPr>
      <w:t>T/GXAS XXXX</w:t>
    </w:r>
    <w:r w:rsidR="00CD0B41">
      <w:rPr>
        <w:noProof/>
      </w:rPr>
      <w:t>—</w:t>
    </w:r>
    <w:r w:rsidR="00CD0B41">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7F968" w14:textId="7A6F8A56" w:rsidR="00A1728D" w:rsidRDefault="00EA4CFB">
    <w:pPr>
      <w:pStyle w:val="afffffd"/>
    </w:pPr>
    <w:r>
      <w:fldChar w:fldCharType="begin"/>
    </w:r>
    <w:r>
      <w:instrText xml:space="preserve"> STYLEREF  标准文件_文件编号 \* MERGEFORMAT </w:instrText>
    </w:r>
    <w:r>
      <w:fldChar w:fldCharType="separate"/>
    </w:r>
    <w:r w:rsidR="00CD0B41">
      <w:rPr>
        <w:noProof/>
      </w:rPr>
      <w:t>T/GXAS XXXX</w:t>
    </w:r>
    <w:r w:rsidR="00CD0B41">
      <w:rPr>
        <w:noProof/>
      </w:rPr>
      <w:t>—</w:t>
    </w:r>
    <w:r w:rsidR="00CD0B41">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94AC4" w14:textId="429E0E49" w:rsidR="00A1728D" w:rsidRDefault="00EA4CFB">
    <w:pPr>
      <w:pStyle w:val="afffffc"/>
    </w:pPr>
    <w:r>
      <w:fldChar w:fldCharType="begin"/>
    </w:r>
    <w:r>
      <w:instrText xml:space="preserve"> STYLEREF  标准文件_文件编号  \* MERGEFORMAT </w:instrText>
    </w:r>
    <w:r>
      <w:fldChar w:fldCharType="separate"/>
    </w:r>
    <w:r w:rsidR="00CD0B41">
      <w:rPr>
        <w:noProof/>
      </w:rPr>
      <w:t>T/GXAS XXXX</w:t>
    </w:r>
    <w:r w:rsidR="00CD0B41">
      <w:rPr>
        <w:noProof/>
      </w:rPr>
      <w:t>—</w:t>
    </w:r>
    <w:r w:rsidR="00CD0B41">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490946630">
    <w:abstractNumId w:val="0"/>
  </w:num>
  <w:num w:numId="2" w16cid:durableId="727925486">
    <w:abstractNumId w:val="27"/>
  </w:num>
  <w:num w:numId="3" w16cid:durableId="1235117821">
    <w:abstractNumId w:val="5"/>
  </w:num>
  <w:num w:numId="4" w16cid:durableId="1634675648">
    <w:abstractNumId w:val="23"/>
  </w:num>
  <w:num w:numId="5" w16cid:durableId="1587884885">
    <w:abstractNumId w:val="18"/>
  </w:num>
  <w:num w:numId="6" w16cid:durableId="1991207734">
    <w:abstractNumId w:val="13"/>
  </w:num>
  <w:num w:numId="7" w16cid:durableId="2066294697">
    <w:abstractNumId w:val="8"/>
  </w:num>
  <w:num w:numId="8" w16cid:durableId="1710445842">
    <w:abstractNumId w:val="3"/>
  </w:num>
  <w:num w:numId="9" w16cid:durableId="895429079">
    <w:abstractNumId w:val="9"/>
  </w:num>
  <w:num w:numId="10" w16cid:durableId="1300694572">
    <w:abstractNumId w:val="16"/>
  </w:num>
  <w:num w:numId="11" w16cid:durableId="731463104">
    <w:abstractNumId w:val="25"/>
  </w:num>
  <w:num w:numId="12" w16cid:durableId="1211040919">
    <w:abstractNumId w:val="11"/>
  </w:num>
  <w:num w:numId="13" w16cid:durableId="535310042">
    <w:abstractNumId w:val="12"/>
  </w:num>
  <w:num w:numId="14" w16cid:durableId="1422679895">
    <w:abstractNumId w:val="7"/>
  </w:num>
  <w:num w:numId="15" w16cid:durableId="1356806353">
    <w:abstractNumId w:val="19"/>
  </w:num>
  <w:num w:numId="16" w16cid:durableId="1027409946">
    <w:abstractNumId w:val="21"/>
  </w:num>
  <w:num w:numId="17" w16cid:durableId="1050421620">
    <w:abstractNumId w:val="17"/>
  </w:num>
  <w:num w:numId="18" w16cid:durableId="610091910">
    <w:abstractNumId w:val="29"/>
  </w:num>
  <w:num w:numId="19" w16cid:durableId="1688601203">
    <w:abstractNumId w:val="15"/>
  </w:num>
  <w:num w:numId="20" w16cid:durableId="991714263">
    <w:abstractNumId w:val="1"/>
  </w:num>
  <w:num w:numId="21" w16cid:durableId="1827700187">
    <w:abstractNumId w:val="10"/>
  </w:num>
  <w:num w:numId="22" w16cid:durableId="745032380">
    <w:abstractNumId w:val="30"/>
  </w:num>
  <w:num w:numId="23" w16cid:durableId="1891912864">
    <w:abstractNumId w:val="20"/>
  </w:num>
  <w:num w:numId="24" w16cid:durableId="1451124196">
    <w:abstractNumId w:val="6"/>
  </w:num>
  <w:num w:numId="25" w16cid:durableId="1916666149">
    <w:abstractNumId w:val="26"/>
  </w:num>
  <w:num w:numId="26" w16cid:durableId="1006904500">
    <w:abstractNumId w:val="28"/>
  </w:num>
  <w:num w:numId="27" w16cid:durableId="1336150057">
    <w:abstractNumId w:val="2"/>
  </w:num>
  <w:num w:numId="28" w16cid:durableId="1122459688">
    <w:abstractNumId w:val="4"/>
  </w:num>
  <w:num w:numId="29" w16cid:durableId="1160346686">
    <w:abstractNumId w:val="14"/>
  </w:num>
  <w:num w:numId="30" w16cid:durableId="401412153">
    <w:abstractNumId w:val="24"/>
  </w:num>
  <w:num w:numId="31" w16cid:durableId="1999071486">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苏 子华">
    <w15:presenceInfo w15:providerId="Windows Live" w15:userId="a8c942786bd149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M3NTkxZjY0Zjg5YTkzYjI4NDFmNzk2MzVjNmYxMzUifQ=="/>
  </w:docVars>
  <w:rsids>
    <w:rsidRoot w:val="00616760"/>
    <w:rsid w:val="0000040A"/>
    <w:rsid w:val="00000A94"/>
    <w:rsid w:val="00001972"/>
    <w:rsid w:val="00001D9A"/>
    <w:rsid w:val="00007060"/>
    <w:rsid w:val="00007B3A"/>
    <w:rsid w:val="000107E0"/>
    <w:rsid w:val="00011FDE"/>
    <w:rsid w:val="00012FFD"/>
    <w:rsid w:val="00014162"/>
    <w:rsid w:val="00014340"/>
    <w:rsid w:val="00016A9C"/>
    <w:rsid w:val="00022184"/>
    <w:rsid w:val="00022762"/>
    <w:rsid w:val="000238E0"/>
    <w:rsid w:val="00023B3E"/>
    <w:rsid w:val="000249DB"/>
    <w:rsid w:val="0002523F"/>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862"/>
    <w:rsid w:val="00067F1E"/>
    <w:rsid w:val="00071CC0"/>
    <w:rsid w:val="00071CFC"/>
    <w:rsid w:val="00073C8C"/>
    <w:rsid w:val="00077B64"/>
    <w:rsid w:val="00080A1C"/>
    <w:rsid w:val="00082317"/>
    <w:rsid w:val="00083D2C"/>
    <w:rsid w:val="00084298"/>
    <w:rsid w:val="00086AA1"/>
    <w:rsid w:val="00087A77"/>
    <w:rsid w:val="00090CA6"/>
    <w:rsid w:val="00092B8A"/>
    <w:rsid w:val="00092FB0"/>
    <w:rsid w:val="000934C5"/>
    <w:rsid w:val="00093D25"/>
    <w:rsid w:val="00093DAB"/>
    <w:rsid w:val="00094D73"/>
    <w:rsid w:val="0009689F"/>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36D"/>
    <w:rsid w:val="00104926"/>
    <w:rsid w:val="00107601"/>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39E"/>
    <w:rsid w:val="001842F4"/>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25A1"/>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686D"/>
    <w:rsid w:val="002C756D"/>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576EE"/>
    <w:rsid w:val="00360913"/>
    <w:rsid w:val="0036107C"/>
    <w:rsid w:val="003615D2"/>
    <w:rsid w:val="00362456"/>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1F3A"/>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34D7"/>
    <w:rsid w:val="003E40E2"/>
    <w:rsid w:val="003E49F6"/>
    <w:rsid w:val="003E660F"/>
    <w:rsid w:val="003F0841"/>
    <w:rsid w:val="003F23D3"/>
    <w:rsid w:val="003F3F08"/>
    <w:rsid w:val="003F49F1"/>
    <w:rsid w:val="003F6272"/>
    <w:rsid w:val="00400E72"/>
    <w:rsid w:val="00401400"/>
    <w:rsid w:val="00404869"/>
    <w:rsid w:val="00405884"/>
    <w:rsid w:val="00405EFE"/>
    <w:rsid w:val="00407D39"/>
    <w:rsid w:val="0041477A"/>
    <w:rsid w:val="004167A3"/>
    <w:rsid w:val="00432DAA"/>
    <w:rsid w:val="00434305"/>
    <w:rsid w:val="00435DF7"/>
    <w:rsid w:val="0044083F"/>
    <w:rsid w:val="00441AE7"/>
    <w:rsid w:val="00442F04"/>
    <w:rsid w:val="00445574"/>
    <w:rsid w:val="004467FB"/>
    <w:rsid w:val="00452D6B"/>
    <w:rsid w:val="00454484"/>
    <w:rsid w:val="0045517B"/>
    <w:rsid w:val="0046271D"/>
    <w:rsid w:val="00463B77"/>
    <w:rsid w:val="00463C7B"/>
    <w:rsid w:val="004644A6"/>
    <w:rsid w:val="004659BD"/>
    <w:rsid w:val="00470775"/>
    <w:rsid w:val="004746B1"/>
    <w:rsid w:val="0047583F"/>
    <w:rsid w:val="00475DE8"/>
    <w:rsid w:val="00476781"/>
    <w:rsid w:val="00481C44"/>
    <w:rsid w:val="00484936"/>
    <w:rsid w:val="00485C89"/>
    <w:rsid w:val="00486BE3"/>
    <w:rsid w:val="004905E4"/>
    <w:rsid w:val="00490A89"/>
    <w:rsid w:val="00490AB4"/>
    <w:rsid w:val="00492F02"/>
    <w:rsid w:val="004939AE"/>
    <w:rsid w:val="0049785B"/>
    <w:rsid w:val="004A12DF"/>
    <w:rsid w:val="004A1BA8"/>
    <w:rsid w:val="004A492A"/>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017F"/>
    <w:rsid w:val="00501139"/>
    <w:rsid w:val="00503221"/>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0FB3"/>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540"/>
    <w:rsid w:val="00561475"/>
    <w:rsid w:val="00562308"/>
    <w:rsid w:val="0056487B"/>
    <w:rsid w:val="00564FB9"/>
    <w:rsid w:val="00572C1E"/>
    <w:rsid w:val="00573D9E"/>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4A1B"/>
    <w:rsid w:val="005A71FF"/>
    <w:rsid w:val="005A7830"/>
    <w:rsid w:val="005A7FCE"/>
    <w:rsid w:val="005B0F3F"/>
    <w:rsid w:val="005B191C"/>
    <w:rsid w:val="005B4903"/>
    <w:rsid w:val="005B51CE"/>
    <w:rsid w:val="005B5885"/>
    <w:rsid w:val="005B5CD7"/>
    <w:rsid w:val="005B6CF6"/>
    <w:rsid w:val="005B7422"/>
    <w:rsid w:val="005C29B8"/>
    <w:rsid w:val="005C5F21"/>
    <w:rsid w:val="005C7156"/>
    <w:rsid w:val="005C7E78"/>
    <w:rsid w:val="005D0C75"/>
    <w:rsid w:val="005D4171"/>
    <w:rsid w:val="005D6A95"/>
    <w:rsid w:val="005D6B2C"/>
    <w:rsid w:val="005D6D9C"/>
    <w:rsid w:val="005D6F4C"/>
    <w:rsid w:val="005E2335"/>
    <w:rsid w:val="005E34CA"/>
    <w:rsid w:val="005E3C18"/>
    <w:rsid w:val="005E4250"/>
    <w:rsid w:val="005E6812"/>
    <w:rsid w:val="005E7881"/>
    <w:rsid w:val="005E78E0"/>
    <w:rsid w:val="005F0D9C"/>
    <w:rsid w:val="005F2745"/>
    <w:rsid w:val="005F284E"/>
    <w:rsid w:val="00600D5E"/>
    <w:rsid w:val="006015CE"/>
    <w:rsid w:val="00604784"/>
    <w:rsid w:val="00606419"/>
    <w:rsid w:val="00607D29"/>
    <w:rsid w:val="00612952"/>
    <w:rsid w:val="00614CC1"/>
    <w:rsid w:val="00615A9D"/>
    <w:rsid w:val="00616760"/>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6188"/>
    <w:rsid w:val="00707669"/>
    <w:rsid w:val="00711CBA"/>
    <w:rsid w:val="00711FB5"/>
    <w:rsid w:val="00712A01"/>
    <w:rsid w:val="00714F58"/>
    <w:rsid w:val="00721A4E"/>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50E0"/>
    <w:rsid w:val="007763B9"/>
    <w:rsid w:val="00776599"/>
    <w:rsid w:val="0078114B"/>
    <w:rsid w:val="00781DD2"/>
    <w:rsid w:val="00783ECF"/>
    <w:rsid w:val="0078413A"/>
    <w:rsid w:val="007959E8"/>
    <w:rsid w:val="00795E9C"/>
    <w:rsid w:val="007A0521"/>
    <w:rsid w:val="007A0F20"/>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7048"/>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69A"/>
    <w:rsid w:val="00817325"/>
    <w:rsid w:val="008209E6"/>
    <w:rsid w:val="00821D19"/>
    <w:rsid w:val="008230C3"/>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3C7"/>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4B57"/>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327F"/>
    <w:rsid w:val="009E4A58"/>
    <w:rsid w:val="009E5A2D"/>
    <w:rsid w:val="009E5AB2"/>
    <w:rsid w:val="009E6219"/>
    <w:rsid w:val="009F03B3"/>
    <w:rsid w:val="009F7BE4"/>
    <w:rsid w:val="00A0096C"/>
    <w:rsid w:val="00A01757"/>
    <w:rsid w:val="00A028C0"/>
    <w:rsid w:val="00A02BAE"/>
    <w:rsid w:val="00A06A6B"/>
    <w:rsid w:val="00A07E47"/>
    <w:rsid w:val="00A129D0"/>
    <w:rsid w:val="00A12C33"/>
    <w:rsid w:val="00A138BA"/>
    <w:rsid w:val="00A14C8E"/>
    <w:rsid w:val="00A153D9"/>
    <w:rsid w:val="00A15F09"/>
    <w:rsid w:val="00A169B6"/>
    <w:rsid w:val="00A1728D"/>
    <w:rsid w:val="00A2271D"/>
    <w:rsid w:val="00A237D5"/>
    <w:rsid w:val="00A30EFC"/>
    <w:rsid w:val="00A31984"/>
    <w:rsid w:val="00A32D73"/>
    <w:rsid w:val="00A3367B"/>
    <w:rsid w:val="00A337FB"/>
    <w:rsid w:val="00A33C67"/>
    <w:rsid w:val="00A3597D"/>
    <w:rsid w:val="00A36DD1"/>
    <w:rsid w:val="00A4006C"/>
    <w:rsid w:val="00A40091"/>
    <w:rsid w:val="00A4030F"/>
    <w:rsid w:val="00A41C79"/>
    <w:rsid w:val="00A41CB5"/>
    <w:rsid w:val="00A42CDF"/>
    <w:rsid w:val="00A4452E"/>
    <w:rsid w:val="00A4472C"/>
    <w:rsid w:val="00A44E69"/>
    <w:rsid w:val="00A4648E"/>
    <w:rsid w:val="00A4661E"/>
    <w:rsid w:val="00A55BD6"/>
    <w:rsid w:val="00A55D50"/>
    <w:rsid w:val="00A57142"/>
    <w:rsid w:val="00A648CD"/>
    <w:rsid w:val="00A6537A"/>
    <w:rsid w:val="00A67866"/>
    <w:rsid w:val="00A70B07"/>
    <w:rsid w:val="00A723F8"/>
    <w:rsid w:val="00A74883"/>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D83"/>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3186"/>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160A"/>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713"/>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0B41"/>
    <w:rsid w:val="00CD2808"/>
    <w:rsid w:val="00CD28BF"/>
    <w:rsid w:val="00CD4092"/>
    <w:rsid w:val="00CD4A20"/>
    <w:rsid w:val="00CD50A1"/>
    <w:rsid w:val="00CD519E"/>
    <w:rsid w:val="00CE0C4F"/>
    <w:rsid w:val="00CE30EA"/>
    <w:rsid w:val="00CE536D"/>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C13"/>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BBD"/>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4DC6"/>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DD7"/>
    <w:rsid w:val="00E70388"/>
    <w:rsid w:val="00E70F92"/>
    <w:rsid w:val="00E72B89"/>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4CFB"/>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7FB"/>
    <w:rsid w:val="00F72AE7"/>
    <w:rsid w:val="00F73002"/>
    <w:rsid w:val="00F80331"/>
    <w:rsid w:val="00F833BA"/>
    <w:rsid w:val="00F84FD0"/>
    <w:rsid w:val="00F859A8"/>
    <w:rsid w:val="00F86D87"/>
    <w:rsid w:val="00F9108B"/>
    <w:rsid w:val="00F91349"/>
    <w:rsid w:val="00F93A8A"/>
    <w:rsid w:val="00F95248"/>
    <w:rsid w:val="00F956A9"/>
    <w:rsid w:val="00F963ED"/>
    <w:rsid w:val="00F966CF"/>
    <w:rsid w:val="00F96CAE"/>
    <w:rsid w:val="00F97317"/>
    <w:rsid w:val="00F97C99"/>
    <w:rsid w:val="00FA662D"/>
    <w:rsid w:val="00FA73B1"/>
    <w:rsid w:val="00FB0CB9"/>
    <w:rsid w:val="00FB231D"/>
    <w:rsid w:val="00FB45F1"/>
    <w:rsid w:val="00FB4A72"/>
    <w:rsid w:val="00FB54E8"/>
    <w:rsid w:val="00FB617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61F24CA"/>
    <w:rsid w:val="0E5C05EF"/>
    <w:rsid w:val="15CF389C"/>
    <w:rsid w:val="1C9B72A7"/>
    <w:rsid w:val="241D0D63"/>
    <w:rsid w:val="25D423E1"/>
    <w:rsid w:val="28821526"/>
    <w:rsid w:val="34FB1624"/>
    <w:rsid w:val="3A0D09C9"/>
    <w:rsid w:val="3EDD5285"/>
    <w:rsid w:val="414B0552"/>
    <w:rsid w:val="57161AFC"/>
    <w:rsid w:val="57D20BA2"/>
    <w:rsid w:val="66333D91"/>
    <w:rsid w:val="6B5B686E"/>
    <w:rsid w:val="75481D86"/>
    <w:rsid w:val="77FD2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0FDE39E"/>
  <w15:docId w15:val="{F0172B34-2B5E-4814-942E-86D15A0C9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afffb"/>
    <w:uiPriority w:val="99"/>
    <w:semiHidden/>
    <w:unhideWhenUsed/>
    <w:qFormat/>
    <w:rPr>
      <w:rFonts w:ascii="宋体"/>
      <w:sz w:val="18"/>
      <w:szCs w:val="18"/>
    </w:rPr>
  </w:style>
  <w:style w:type="paragraph" w:styleId="afffc">
    <w:name w:val="Body Text"/>
    <w:basedOn w:val="afff5"/>
    <w:link w:val="afffd"/>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table" w:styleId="affff9">
    <w:name w:val="Table Grid"/>
    <w:basedOn w:val="afff7"/>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qFormat/>
    <w:pPr>
      <w:ind w:left="198"/>
    </w:pPr>
    <w:rPr>
      <w:rFonts w:ascii="宋体" w:hAnsi="Times New Roman"/>
      <w:sz w:val="18"/>
    </w:rPr>
  </w:style>
  <w:style w:type="paragraph" w:customStyle="1" w:styleId="afffff4">
    <w:name w:val="标准文件_页脚奇数页"/>
    <w:qFormat/>
    <w:pPr>
      <w:ind w:right="227"/>
      <w:jc w:val="right"/>
    </w:pPr>
    <w:rPr>
      <w:rFonts w:ascii="宋体" w:hAnsi="Times New Roman"/>
      <w:sz w:val="18"/>
    </w:rPr>
  </w:style>
  <w:style w:type="paragraph" w:customStyle="1" w:styleId="afffff5">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6">
    <w:name w:val="标准文件_标准正文"/>
    <w:basedOn w:val="afff5"/>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hAnsi="Times New Roman"/>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qFormat/>
    <w:pPr>
      <w:spacing w:line="310" w:lineRule="exact"/>
      <w:jc w:val="right"/>
    </w:pPr>
    <w:rPr>
      <w:rFonts w:ascii="宋体" w:hAnsi="宋体"/>
      <w:kern w:val="0"/>
    </w:rPr>
  </w:style>
  <w:style w:type="paragraph" w:customStyle="1" w:styleId="afffffb">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pPr>
      <w:jc w:val="left"/>
    </w:pPr>
  </w:style>
  <w:style w:type="paragraph" w:customStyle="1" w:styleId="afffffe">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7"/>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5"/>
    <w:next w:val="afffffa"/>
    <w:qFormat/>
    <w:pPr>
      <w:spacing w:line="310" w:lineRule="exact"/>
      <w:jc w:val="right"/>
    </w:pPr>
    <w:rPr>
      <w:rFonts w:ascii="黑体" w:eastAsia="黑体"/>
      <w:kern w:val="0"/>
      <w:sz w:val="28"/>
    </w:rPr>
  </w:style>
  <w:style w:type="paragraph" w:customStyle="1" w:styleId="affffff1">
    <w:name w:val="标准文件_封面标准分类号"/>
    <w:basedOn w:val="afff5"/>
    <w:qFormat/>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7"/>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7"/>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7"/>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7"/>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7"/>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kern w:val="2"/>
      <w:sz w:val="21"/>
      <w:szCs w:val="21"/>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b">
    <w:name w:val="标准文件_目次、标准名称标题"/>
    <w:basedOn w:val="a6"/>
    <w:next w:val="afffff7"/>
    <w:qFormat/>
    <w:pPr>
      <w:spacing w:line="460" w:lineRule="exact"/>
      <w:ind w:left="0" w:firstLine="0"/>
    </w:pPr>
  </w:style>
  <w:style w:type="paragraph" w:customStyle="1" w:styleId="affffffc">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7"/>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d">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7"/>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5">
    <w:name w:val="脚注文本 字符"/>
    <w:link w:val="affff4"/>
    <w:semiHidden/>
    <w:qFormat/>
    <w:rPr>
      <w:rFonts w:ascii="宋体"/>
      <w:kern w:val="2"/>
      <w:sz w:val="18"/>
      <w:szCs w:val="18"/>
    </w:rPr>
  </w:style>
  <w:style w:type="paragraph" w:customStyle="1" w:styleId="affffffe">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7"/>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7"/>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7"/>
    <w:qFormat/>
    <w:pPr>
      <w:numPr>
        <w:ilvl w:val="2"/>
      </w:numPr>
      <w:spacing w:beforeLines="50" w:afterLines="50"/>
      <w:outlineLvl w:val="1"/>
    </w:pPr>
  </w:style>
  <w:style w:type="paragraph" w:customStyle="1" w:styleId="afffffff0">
    <w:name w:val="标准文件_一致程度"/>
    <w:basedOn w:val="afff5"/>
    <w:qFormat/>
    <w:pPr>
      <w:spacing w:line="440" w:lineRule="exact"/>
      <w:jc w:val="center"/>
    </w:pPr>
    <w:rPr>
      <w:sz w:val="28"/>
    </w:rPr>
  </w:style>
  <w:style w:type="paragraph" w:customStyle="1" w:styleId="afffffff1">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afterLines="50"/>
      <w:jc w:val="center"/>
    </w:pPr>
    <w:rPr>
      <w:rFonts w:ascii="黑体" w:eastAsia="黑体" w:hAnsi="Times New Roman"/>
      <w:sz w:val="21"/>
    </w:rPr>
  </w:style>
  <w:style w:type="paragraph" w:customStyle="1" w:styleId="afffffff3">
    <w:name w:val="标准文件_正文公式"/>
    <w:basedOn w:val="afff5"/>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7"/>
    <w:qFormat/>
    <w:pPr>
      <w:numPr>
        <w:numId w:val="18"/>
      </w:numPr>
      <w:jc w:val="center"/>
    </w:pPr>
    <w:rPr>
      <w:rFonts w:ascii="黑体" w:eastAsia="黑体" w:hAnsi="Times New Roman"/>
      <w:sz w:val="21"/>
    </w:rPr>
  </w:style>
  <w:style w:type="paragraph" w:customStyle="1" w:styleId="afb">
    <w:name w:val="标准文件_正文英文图标题"/>
    <w:next w:val="afffff7"/>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qFormat/>
    <w:pPr>
      <w:spacing w:before="180" w:line="180" w:lineRule="exact"/>
      <w:jc w:val="center"/>
    </w:pPr>
    <w:rPr>
      <w:rFonts w:ascii="宋体" w:hAnsi="Times New Roman"/>
      <w:sz w:val="21"/>
    </w:rPr>
  </w:style>
  <w:style w:type="paragraph" w:customStyle="1" w:styleId="afffffff9">
    <w:name w:val="封面标准文稿类别"/>
    <w:qFormat/>
    <w:pPr>
      <w:spacing w:before="440" w:line="400" w:lineRule="exact"/>
      <w:jc w:val="center"/>
    </w:pPr>
    <w:rPr>
      <w:rFonts w:ascii="宋体" w:hAnsi="Times New Roman"/>
      <w:sz w:val="24"/>
    </w:rPr>
  </w:style>
  <w:style w:type="paragraph" w:customStyle="1" w:styleId="afffffffa">
    <w:name w:val="封面标准英文名称"/>
    <w:qFormat/>
    <w:pPr>
      <w:widowControl w:val="0"/>
      <w:spacing w:line="360" w:lineRule="exact"/>
      <w:jc w:val="center"/>
    </w:pPr>
    <w:rPr>
      <w:rFonts w:ascii="Times New Roman" w:hAnsi="Times New Roman"/>
      <w:sz w:val="28"/>
    </w:rPr>
  </w:style>
  <w:style w:type="paragraph" w:customStyle="1" w:styleId="afffffffb">
    <w:name w:val="封面一致性程度标识"/>
    <w:qFormat/>
    <w:pPr>
      <w:spacing w:before="440" w:line="440" w:lineRule="exact"/>
      <w:jc w:val="center"/>
    </w:pPr>
    <w:rPr>
      <w:rFonts w:ascii="Times New Roman" w:hAnsi="Times New Roman"/>
      <w:sz w:val="28"/>
    </w:rPr>
  </w:style>
  <w:style w:type="paragraph" w:customStyle="1" w:styleId="afffffffc">
    <w:name w:val="封面正文"/>
    <w:qFormat/>
    <w:pPr>
      <w:jc w:val="both"/>
    </w:pPr>
    <w:rPr>
      <w:rFonts w:ascii="Times New Roman" w:hAnsi="Times New Roman"/>
    </w:rPr>
  </w:style>
  <w:style w:type="paragraph" w:customStyle="1" w:styleId="afffffffd">
    <w:name w:val="附录二级无标题条"/>
    <w:basedOn w:val="afff5"/>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5"/>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d"/>
    <w:qFormat/>
    <w:pPr>
      <w:spacing w:beforeLines="0" w:afterLines="0"/>
      <w:outlineLvl w:val="9"/>
    </w:pPr>
    <w:rPr>
      <w:rFonts w:ascii="宋体" w:eastAsia="宋体"/>
    </w:rPr>
  </w:style>
  <w:style w:type="paragraph" w:customStyle="1" w:styleId="afffffffff1">
    <w:name w:val="标准文件_五级无标题"/>
    <w:basedOn w:val="afff1"/>
    <w:qFormat/>
    <w:pPr>
      <w:spacing w:beforeLines="0" w:afterLines="0"/>
      <w:outlineLvl w:val="9"/>
    </w:pPr>
    <w:rPr>
      <w:rFonts w:ascii="宋体" w:eastAsia="宋体"/>
    </w:rPr>
  </w:style>
  <w:style w:type="paragraph" w:customStyle="1" w:styleId="afffffffff2">
    <w:name w:val="标准文件_三级无标题"/>
    <w:basedOn w:val="afff"/>
    <w:qFormat/>
    <w:pPr>
      <w:spacing w:beforeLines="0" w:afterLines="0"/>
      <w:outlineLvl w:val="9"/>
    </w:pPr>
    <w:rPr>
      <w:rFonts w:ascii="宋体" w:eastAsia="宋体"/>
    </w:rPr>
  </w:style>
  <w:style w:type="paragraph" w:customStyle="1" w:styleId="afffffffff3">
    <w:name w:val="标准文件_二级无标题"/>
    <w:basedOn w:val="affe"/>
    <w:qFormat/>
    <w:pPr>
      <w:spacing w:beforeLines="0" w:afterLines="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7"/>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c"/>
    <w:qFormat/>
    <w:pPr>
      <w:widowControl w:val="0"/>
      <w:numPr>
        <w:numId w:val="28"/>
      </w:numPr>
      <w:jc w:val="both"/>
    </w:pPr>
    <w:rPr>
      <w:rFonts w:ascii="宋体" w:hAnsi="Times New Roman"/>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qFormat/>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rPr>
      <w:rFonts w:ascii="Times New Roman"/>
    </w:rPr>
  </w:style>
  <w:style w:type="paragraph" w:customStyle="1" w:styleId="20">
    <w:name w:val="标准文件_一级项2"/>
    <w:basedOn w:val="afffff7"/>
    <w:qFormat/>
    <w:pPr>
      <w:numPr>
        <w:numId w:val="31"/>
      </w:numPr>
      <w:spacing w:line="300" w:lineRule="exact"/>
      <w:ind w:firstLineChars="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f7"/>
    <w:next w:val="a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afterLines="0" w:line="276" w:lineRule="auto"/>
      <w:outlineLvl w:val="9"/>
    </w:pPr>
    <w:rPr>
      <w:rFonts w:ascii="宋体" w:eastAsia="宋体"/>
    </w:rPr>
  </w:style>
  <w:style w:type="paragraph" w:customStyle="1" w:styleId="affffffffffb">
    <w:name w:val="标准文件_附录二级无标题"/>
    <w:basedOn w:val="aff5"/>
    <w:qFormat/>
    <w:pPr>
      <w:spacing w:beforeLines="0" w:afterLines="0" w:line="276" w:lineRule="auto"/>
      <w:outlineLvl w:val="9"/>
    </w:pPr>
    <w:rPr>
      <w:rFonts w:ascii="宋体" w:eastAsia="宋体"/>
    </w:rPr>
  </w:style>
  <w:style w:type="paragraph" w:customStyle="1" w:styleId="affffffffffc">
    <w:name w:val="标准文件_附录三级无标题"/>
    <w:basedOn w:val="aff6"/>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b">
    <w:name w:val="发布"/>
    <w:basedOn w:val="afff6"/>
    <w:qFormat/>
    <w:rPr>
      <w:rFonts w:ascii="黑体" w:eastAsia="黑体"/>
      <w:spacing w:val="85"/>
      <w:w w:val="100"/>
      <w:position w:val="3"/>
      <w:sz w:val="28"/>
      <w:szCs w:val="28"/>
    </w:rPr>
  </w:style>
  <w:style w:type="character" w:customStyle="1" w:styleId="afffb">
    <w:name w:val="文档结构图 字符"/>
    <w:basedOn w:val="afff6"/>
    <w:link w:val="afffa"/>
    <w:uiPriority w:val="99"/>
    <w:semiHidden/>
    <w:qFormat/>
    <w:rPr>
      <w:rFonts w:ascii="宋体"/>
      <w:kern w:val="2"/>
      <w:sz w:val="18"/>
      <w:szCs w:val="18"/>
    </w:rPr>
  </w:style>
  <w:style w:type="paragraph" w:styleId="afffffffffffc">
    <w:name w:val="Revision"/>
    <w:hidden/>
    <w:uiPriority w:val="99"/>
    <w:semiHidden/>
    <w:rsid w:val="00EA4CFB"/>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282647" w:rsidRDefault="00282647">
          <w:pPr>
            <w:pStyle w:val="1502959BF3244B5587813501B04DB51E"/>
          </w:pPr>
          <w:r>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282647" w:rsidRDefault="00282647">
          <w:pPr>
            <w:pStyle w:val="C788A77752D04A4B9559B14FD762295E"/>
          </w:pPr>
          <w:r>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282647" w:rsidRDefault="00282647">
          <w:pPr>
            <w:pStyle w:val="3CC5511E09A648B5BB5359BB27A4CD9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8F3"/>
    <w:rsid w:val="000B4F2F"/>
    <w:rsid w:val="00282647"/>
    <w:rsid w:val="00442F04"/>
    <w:rsid w:val="00AB21E1"/>
    <w:rsid w:val="00D156DD"/>
    <w:rsid w:val="00E738F3"/>
    <w:rsid w:val="00EE6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502959BF3244B5587813501B04DB51E">
    <w:name w:val="1502959BF3244B5587813501B04DB51E"/>
    <w:qFormat/>
    <w:pPr>
      <w:widowControl w:val="0"/>
      <w:jc w:val="both"/>
    </w:pPr>
    <w:rPr>
      <w:kern w:val="2"/>
      <w:sz w:val="21"/>
      <w:szCs w:val="22"/>
    </w:rPr>
  </w:style>
  <w:style w:type="paragraph" w:customStyle="1" w:styleId="C788A77752D04A4B9559B14FD762295E">
    <w:name w:val="C788A77752D04A4B9559B14FD762295E"/>
    <w:qFormat/>
    <w:pPr>
      <w:widowControl w:val="0"/>
      <w:jc w:val="both"/>
    </w:pPr>
    <w:rPr>
      <w:kern w:val="2"/>
      <w:sz w:val="21"/>
      <w:szCs w:val="22"/>
    </w:rPr>
  </w:style>
  <w:style w:type="paragraph" w:customStyle="1" w:styleId="3CC5511E09A648B5BB5359BB27A4CD9B">
    <w:name w:val="3CC5511E09A648B5BB5359BB27A4CD9B"/>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7C5029-EC82-44B8-A25A-5A76D76492FD}">
  <ds:schemaRefs/>
</ds:datastoreItem>
</file>

<file path=docProps/app.xml><?xml version="1.0" encoding="utf-8"?>
<Properties xmlns="http://schemas.openxmlformats.org/officeDocument/2006/extended-properties" xmlns:vt="http://schemas.openxmlformats.org/officeDocument/2006/docPropsVTypes">
  <Template>团体标准.dotx</Template>
  <TotalTime>2</TotalTime>
  <Pages>7</Pages>
  <Words>372</Words>
  <Characters>2124</Characters>
  <Application>Microsoft Office Word</Application>
  <DocSecurity>0</DocSecurity>
  <Lines>17</Lines>
  <Paragraphs>4</Paragraphs>
  <ScaleCrop>false</ScaleCrop>
  <Company>PCMI</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苏 子华</cp:lastModifiedBy>
  <cp:revision>11</cp:revision>
  <cp:lastPrinted>2024-07-10T02:48:00Z</cp:lastPrinted>
  <dcterms:created xsi:type="dcterms:W3CDTF">2024-07-23T07:05:00Z</dcterms:created>
  <dcterms:modified xsi:type="dcterms:W3CDTF">2024-07-31T05:34:00Z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2052-12.1.0.17147</vt:lpwstr>
  </property>
  <property fmtid="{D5CDD505-2E9C-101B-9397-08002B2CF9AE}" pid="16" name="ICV">
    <vt:lpwstr>EFF47F7EA8B44374B3D34706119BEC43_13</vt:lpwstr>
  </property>
</Properties>
</file>