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509"/>
        <w:gridCol w:w="8855"/>
      </w:tblGrid>
      <w:tr w:rsidR="00A0252D">
        <w:tc>
          <w:tcPr>
            <w:tcW w:w="509" w:type="dxa"/>
          </w:tcPr>
          <w:p w:rsidR="00A0252D" w:rsidRDefault="003E4DC7">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A0252D" w:rsidRDefault="003E4DC7">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t>67.080.01</w:t>
            </w:r>
          </w:p>
        </w:tc>
      </w:tr>
      <w:tr w:rsidR="00A0252D">
        <w:tc>
          <w:tcPr>
            <w:tcW w:w="509" w:type="dxa"/>
          </w:tcPr>
          <w:p w:rsidR="00A0252D" w:rsidRDefault="003E4DC7">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2"/>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tblPr>
            <w:tblGrid>
              <w:gridCol w:w="9242"/>
            </w:tblGrid>
            <w:tr w:rsidR="00A0252D">
              <w:trPr>
                <w:trHeight w:hRule="exact" w:val="1021"/>
              </w:trPr>
              <w:tc>
                <w:tcPr>
                  <w:tcW w:w="9242" w:type="dxa"/>
                  <w:vAlign w:val="center"/>
                </w:tcPr>
                <w:p w:rsidR="00A0252D" w:rsidRDefault="003E4DC7" w:rsidP="002324C9">
                  <w:pPr>
                    <w:pStyle w:val="affff9"/>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rPr>
                      <w:rFonts w:hint="eastAsia"/>
                    </w:rPr>
                    <w:t>GXAS</w:t>
                  </w:r>
                </w:p>
              </w:tc>
            </w:tr>
          </w:tbl>
          <w:p w:rsidR="00A0252D" w:rsidRDefault="0071397B">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3E4DC7">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3E4DC7">
              <w:rPr>
                <w:rFonts w:ascii="黑体" w:eastAsia="黑体" w:hAnsi="黑体" w:hint="eastAsia"/>
                <w:sz w:val="21"/>
                <w:szCs w:val="21"/>
              </w:rPr>
              <w:t xml:space="preserve">B </w:t>
            </w:r>
            <w:r w:rsidR="003E4DC7">
              <w:rPr>
                <w:rFonts w:ascii="黑体" w:eastAsia="黑体" w:hAnsi="黑体"/>
                <w:sz w:val="21"/>
                <w:szCs w:val="21"/>
              </w:rPr>
              <w:t>3</w:t>
            </w:r>
            <w:r w:rsidR="003E4DC7">
              <w:rPr>
                <w:rFonts w:ascii="黑体" w:eastAsia="黑体" w:hAnsi="黑体" w:hint="eastAsia"/>
                <w:sz w:val="21"/>
                <w:szCs w:val="21"/>
              </w:rPr>
              <w:t>1</w:t>
            </w:r>
            <w:r>
              <w:rPr>
                <w:rFonts w:ascii="黑体" w:eastAsia="黑体" w:hAnsi="黑体"/>
                <w:sz w:val="21"/>
                <w:szCs w:val="21"/>
              </w:rPr>
              <w:fldChar w:fldCharType="end"/>
            </w:r>
            <w:bookmarkEnd w:id="1"/>
          </w:p>
        </w:tc>
      </w:tr>
    </w:tbl>
    <w:p w:rsidR="00A0252D" w:rsidRDefault="003E4DC7">
      <w:pPr>
        <w:pStyle w:val="affffa"/>
        <w:framePr w:w="9639" w:h="624" w:hRule="exact" w:hSpace="181" w:vSpace="181" w:wrap="around" w:hAnchor="page" w:x="1305" w:y="2269"/>
        <w:rPr>
          <w:rFonts w:ascii="黑体" w:eastAsia="黑体" w:hAnsi="黑体"/>
          <w:b w:val="0"/>
          <w:bCs w:val="0"/>
          <w:w w:val="100"/>
          <w:sz w:val="48"/>
          <w:szCs w:val="48"/>
        </w:rPr>
      </w:pPr>
      <w:bookmarkStart w:id="2"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2"/>
    <w:p w:rsidR="00A0252D" w:rsidRDefault="003E4DC7">
      <w:pPr>
        <w:pStyle w:val="afffffffffd"/>
        <w:framePr w:wrap="auto"/>
        <w:rPr>
          <w:lang w:val="fr-FR"/>
        </w:rPr>
      </w:pPr>
      <w:r>
        <w:rPr>
          <w:lang w:val="fr-FR"/>
        </w:rPr>
        <w:t>T/</w:t>
      </w:r>
      <w:r>
        <w:rPr>
          <w:rFonts w:hint="eastAsia"/>
          <w:lang w:val="fr-FR"/>
        </w:rPr>
        <w:t>GXAS</w:t>
      </w:r>
      <w:r>
        <w:rPr>
          <w:lang w:val="fr-FR"/>
        </w:rPr>
        <w:t xml:space="preserve"> </w:t>
      </w:r>
      <w:r w:rsidR="0071397B">
        <w:fldChar w:fldCharType="begin">
          <w:ffData>
            <w:name w:val="NSTD_CODE_F"/>
            <w:enabled/>
            <w:calcOnExit w:val="0"/>
            <w:textInput>
              <w:default w:val="XXXX"/>
            </w:textInput>
          </w:ffData>
        </w:fldChar>
      </w:r>
      <w:bookmarkStart w:id="3" w:name="NSTD_CODE_F"/>
      <w:r>
        <w:rPr>
          <w:lang w:val="fr-FR"/>
        </w:rPr>
        <w:instrText xml:space="preserve"> FORMTEXT </w:instrText>
      </w:r>
      <w:r w:rsidR="0071397B">
        <w:fldChar w:fldCharType="separate"/>
      </w:r>
      <w:r>
        <w:rPr>
          <w:lang w:val="fr-FR"/>
        </w:rPr>
        <w:t>XXXX</w:t>
      </w:r>
      <w:r w:rsidR="0071397B">
        <w:fldChar w:fldCharType="end"/>
      </w:r>
      <w:bookmarkEnd w:id="3"/>
      <w:r>
        <w:rPr>
          <w:rFonts w:hAnsi="黑体"/>
          <w:lang w:val="fr-FR"/>
        </w:rPr>
        <w:t>—</w:t>
      </w:r>
      <w:r w:rsidR="0071397B">
        <w:fldChar w:fldCharType="begin">
          <w:ffData>
            <w:name w:val="NSTD_CODE_B"/>
            <w:enabled/>
            <w:calcOnExit w:val="0"/>
            <w:textInput>
              <w:default w:val="XXXX"/>
            </w:textInput>
          </w:ffData>
        </w:fldChar>
      </w:r>
      <w:bookmarkStart w:id="4" w:name="NSTD_CODE_B"/>
      <w:r>
        <w:rPr>
          <w:lang w:val="fr-FR"/>
        </w:rPr>
        <w:instrText xml:space="preserve"> FORMTEXT </w:instrText>
      </w:r>
      <w:r w:rsidR="0071397B">
        <w:fldChar w:fldCharType="separate"/>
      </w:r>
      <w:r>
        <w:rPr>
          <w:lang w:val="fr-FR"/>
        </w:rPr>
        <w:t>XXXX</w:t>
      </w:r>
      <w:r w:rsidR="0071397B">
        <w:fldChar w:fldCharType="end"/>
      </w:r>
      <w:bookmarkEnd w:id="4"/>
    </w:p>
    <w:p w:rsidR="00A0252D" w:rsidRDefault="0071397B">
      <w:pPr>
        <w:pStyle w:val="afffffffffe"/>
        <w:framePr w:wrap="auto"/>
        <w:rPr>
          <w:rFonts w:hAnsi="黑体"/>
          <w:lang w:val="fr-FR"/>
        </w:rPr>
      </w:pPr>
      <w:r>
        <w:rPr>
          <w:rFonts w:hAnsi="黑体"/>
        </w:rPr>
        <w:fldChar w:fldCharType="begin">
          <w:ffData>
            <w:name w:val="OSTD_CODE"/>
            <w:enabled/>
            <w:calcOnExit w:val="0"/>
            <w:textInput/>
          </w:ffData>
        </w:fldChar>
      </w:r>
      <w:bookmarkStart w:id="5" w:name="OSTD_CODE"/>
      <w:r w:rsidR="003E4DC7">
        <w:rPr>
          <w:rFonts w:hAnsi="黑体"/>
          <w:lang w:val="fr-FR"/>
        </w:rPr>
        <w:instrText xml:space="preserve"> FORMTEXT </w:instrText>
      </w:r>
      <w:r>
        <w:rPr>
          <w:rFonts w:hAnsi="黑体"/>
        </w:rPr>
      </w:r>
      <w:r>
        <w:rPr>
          <w:rFonts w:hAnsi="黑体"/>
        </w:rPr>
        <w:fldChar w:fldCharType="separate"/>
      </w:r>
      <w:r w:rsidR="003E4DC7">
        <w:rPr>
          <w:rFonts w:hAnsi="黑体"/>
          <w:lang w:val="fr-FR"/>
        </w:rPr>
        <w:t>     </w:t>
      </w:r>
      <w:r>
        <w:rPr>
          <w:rFonts w:hAnsi="黑体"/>
        </w:rPr>
        <w:fldChar w:fldCharType="end"/>
      </w:r>
      <w:bookmarkEnd w:id="5"/>
    </w:p>
    <w:p w:rsidR="00A0252D" w:rsidRDefault="0071397B">
      <w:pPr>
        <w:spacing w:line="240" w:lineRule="auto"/>
        <w:rPr>
          <w:rFonts w:ascii="黑体" w:eastAsia="黑体" w:hAnsi="黑体"/>
          <w:kern w:val="0"/>
          <w:sz w:val="10"/>
          <w:szCs w:val="10"/>
          <w:lang w:val="fr-FR"/>
        </w:rPr>
      </w:pPr>
      <w:r>
        <w:rPr>
          <w:rFonts w:ascii="黑体" w:eastAsia="黑体" w:hAnsi="黑体"/>
          <w:noProof/>
          <w:kern w:val="0"/>
          <w:sz w:val="10"/>
          <w:szCs w:val="10"/>
        </w:rPr>
        <w:pict>
          <v:line id="_x0000_s2051" style="position:absolute;left:0;text-align:left;z-index:251659264;mso-position-horizontal-relative:page;mso-position-vertical-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o:allowoverlap="f">
            <w10:wrap anchorx="page" anchory="page"/>
          </v:line>
        </w:pict>
      </w:r>
    </w:p>
    <w:p w:rsidR="00A0252D" w:rsidRDefault="00A0252D">
      <w:pPr>
        <w:pStyle w:val="affffa"/>
        <w:framePr w:w="9639" w:h="6976" w:hRule="exact" w:hSpace="0" w:vSpace="0" w:wrap="around" w:hAnchor="page" w:y="6408"/>
        <w:jc w:val="center"/>
        <w:rPr>
          <w:rFonts w:ascii="黑体" w:eastAsia="黑体" w:hAnsi="黑体"/>
          <w:b w:val="0"/>
          <w:bCs w:val="0"/>
          <w:w w:val="100"/>
          <w:lang w:val="fr-FR"/>
        </w:rPr>
      </w:pPr>
    </w:p>
    <w:p w:rsidR="00A0252D" w:rsidRDefault="0071397B">
      <w:pPr>
        <w:pStyle w:val="affffffffff"/>
        <w:framePr w:h="6974" w:hRule="exact" w:wrap="around" w:x="1419" w:anchorLock="1"/>
      </w:pPr>
      <w:r>
        <w:fldChar w:fldCharType="begin">
          <w:ffData>
            <w:name w:val="CSTD_NAME"/>
            <w:enabled/>
            <w:calcOnExit w:val="0"/>
            <w:textInput>
              <w:default w:val="点击此处添加标准名称"/>
            </w:textInput>
          </w:ffData>
        </w:fldChar>
      </w:r>
      <w:bookmarkStart w:id="6" w:name="CSTD_NAME"/>
      <w:r w:rsidR="003E4DC7">
        <w:instrText xml:space="preserve"> FORMTEXT </w:instrText>
      </w:r>
      <w:r>
        <w:fldChar w:fldCharType="separate"/>
      </w:r>
      <w:r w:rsidR="003E4DC7">
        <w:t>东盟进口</w:t>
      </w:r>
      <w:r w:rsidR="003E4DC7">
        <w:rPr>
          <w:rFonts w:hint="eastAsia"/>
        </w:rPr>
        <w:t xml:space="preserve">水果 </w:t>
      </w:r>
      <w:r w:rsidR="003E4DC7">
        <w:t xml:space="preserve"> 山竹</w:t>
      </w:r>
      <w:r w:rsidR="003E4DC7">
        <w:rPr>
          <w:rFonts w:hint="eastAsia"/>
        </w:rPr>
        <w:t>（鲜果）</w:t>
      </w:r>
      <w:r>
        <w:fldChar w:fldCharType="end"/>
      </w:r>
      <w:bookmarkEnd w:id="6"/>
    </w:p>
    <w:p w:rsidR="00A0252D" w:rsidRDefault="00A0252D">
      <w:pPr>
        <w:framePr w:w="9639" w:h="6974" w:hRule="exact" w:wrap="around" w:vAnchor="page" w:hAnchor="page" w:x="1419" w:y="6408" w:anchorLock="1"/>
        <w:ind w:left="-1418"/>
      </w:pPr>
    </w:p>
    <w:p w:rsidR="00A0252D" w:rsidRDefault="003E4DC7">
      <w:pPr>
        <w:pStyle w:val="afffffff2"/>
        <w:framePr w:w="9639" w:h="6974" w:hRule="exact" w:wrap="around" w:vAnchor="page" w:hAnchor="page" w:x="1419" w:y="6408" w:anchorLock="1"/>
        <w:textAlignment w:val="bottom"/>
        <w:rPr>
          <w:rFonts w:ascii="黑体" w:eastAsia="黑体" w:hAnsi="黑体"/>
          <w:szCs w:val="28"/>
        </w:rPr>
      </w:pPr>
      <w:r>
        <w:rPr>
          <w:rFonts w:ascii="黑体" w:eastAsia="黑体" w:hAnsi="黑体" w:hint="eastAsia"/>
          <w:szCs w:val="28"/>
        </w:rPr>
        <w:t>ASEAN-imoprt fresh Mangosteem</w:t>
      </w:r>
    </w:p>
    <w:p w:rsidR="00A0252D" w:rsidRDefault="00A0252D">
      <w:pPr>
        <w:framePr w:w="9639" w:h="6974" w:hRule="exact" w:wrap="around" w:vAnchor="page" w:hAnchor="page" w:x="1419" w:y="6408" w:anchorLock="1"/>
        <w:spacing w:line="760" w:lineRule="exact"/>
        <w:ind w:left="-1418"/>
      </w:pPr>
    </w:p>
    <w:p w:rsidR="00A0252D" w:rsidRDefault="00A0252D">
      <w:pPr>
        <w:pStyle w:val="afffffff2"/>
        <w:framePr w:w="9639" w:h="6974" w:hRule="exact" w:wrap="around" w:vAnchor="page" w:hAnchor="page" w:x="1419" w:y="6408" w:anchorLock="1"/>
        <w:textAlignment w:val="bottom"/>
        <w:rPr>
          <w:rFonts w:eastAsia="黑体"/>
          <w:szCs w:val="28"/>
        </w:rPr>
      </w:pPr>
    </w:p>
    <w:p w:rsidR="00A0252D" w:rsidRDefault="0071397B">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7" w:name="下拉1"/>
      <w:r w:rsidR="003E4DC7">
        <w:rPr>
          <w:sz w:val="24"/>
          <w:szCs w:val="28"/>
        </w:rPr>
        <w:instrText xml:space="preserve"> FORMDROPDOWN </w:instrText>
      </w:r>
      <w:r>
        <w:rPr>
          <w:sz w:val="24"/>
          <w:szCs w:val="28"/>
        </w:rPr>
      </w:r>
      <w:r>
        <w:rPr>
          <w:sz w:val="24"/>
          <w:szCs w:val="28"/>
        </w:rPr>
        <w:fldChar w:fldCharType="end"/>
      </w:r>
      <w:bookmarkEnd w:id="7"/>
    </w:p>
    <w:p w:rsidR="00A0252D" w:rsidRDefault="00A0252D">
      <w:pPr>
        <w:pStyle w:val="afffffff2"/>
        <w:framePr w:w="9639" w:h="6974" w:hRule="exact" w:wrap="around" w:vAnchor="page" w:hAnchor="page" w:x="1419" w:y="6408" w:anchorLock="1"/>
        <w:spacing w:before="180" w:line="240" w:lineRule="atLeast"/>
        <w:textAlignment w:val="bottom"/>
        <w:rPr>
          <w:sz w:val="21"/>
          <w:szCs w:val="28"/>
        </w:rPr>
      </w:pPr>
    </w:p>
    <w:p w:rsidR="00A0252D" w:rsidRDefault="0071397B" w:rsidP="002324C9">
      <w:pPr>
        <w:pStyle w:val="afffffff2"/>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8" w:name="下拉2"/>
      <w:r w:rsidR="003E4DC7">
        <w:rPr>
          <w:b/>
          <w:sz w:val="21"/>
          <w:szCs w:val="28"/>
        </w:rPr>
        <w:instrText xml:space="preserve"> FORMDROPDOWN </w:instrText>
      </w:r>
      <w:r>
        <w:rPr>
          <w:b/>
          <w:sz w:val="21"/>
          <w:szCs w:val="28"/>
        </w:rPr>
      </w:r>
      <w:r>
        <w:rPr>
          <w:b/>
          <w:sz w:val="21"/>
          <w:szCs w:val="28"/>
        </w:rPr>
        <w:fldChar w:fldCharType="end"/>
      </w:r>
      <w:bookmarkEnd w:id="8"/>
    </w:p>
    <w:p w:rsidR="00A0252D" w:rsidRDefault="0071397B">
      <w:pPr>
        <w:pStyle w:val="afffffffffb"/>
        <w:framePr w:wrap="around" w:y="14176"/>
      </w:pPr>
      <w:r>
        <w:rPr>
          <w:rFonts w:ascii="黑体"/>
        </w:rPr>
        <w:fldChar w:fldCharType="begin">
          <w:ffData>
            <w:name w:val="PLSH_DATE_Y"/>
            <w:enabled/>
            <w:calcOnExit w:val="0"/>
            <w:textInput>
              <w:default w:val="XXXX"/>
              <w:maxLength w:val="4"/>
            </w:textInput>
          </w:ffData>
        </w:fldChar>
      </w:r>
      <w:bookmarkStart w:id="9" w:name="PLSH_DATE_Y"/>
      <w:r w:rsidR="003E4DC7">
        <w:rPr>
          <w:rFonts w:ascii="黑体"/>
        </w:rPr>
        <w:instrText xml:space="preserve"> FORMTEXT </w:instrText>
      </w:r>
      <w:r>
        <w:rPr>
          <w:rFonts w:ascii="黑体"/>
        </w:rPr>
      </w:r>
      <w:r>
        <w:rPr>
          <w:rFonts w:ascii="黑体"/>
        </w:rPr>
        <w:fldChar w:fldCharType="separate"/>
      </w:r>
      <w:r w:rsidR="003E4DC7">
        <w:rPr>
          <w:rFonts w:ascii="黑体"/>
        </w:rPr>
        <w:t>XXXX</w:t>
      </w:r>
      <w:r>
        <w:rPr>
          <w:rFonts w:ascii="黑体"/>
        </w:rPr>
        <w:fldChar w:fldCharType="end"/>
      </w:r>
      <w:bookmarkEnd w:id="9"/>
      <w:r w:rsidR="003E4DC7">
        <w:t xml:space="preserve"> </w:t>
      </w:r>
      <w:r w:rsidR="003E4DC7">
        <w:rPr>
          <w:rFonts w:ascii="黑体"/>
        </w:rPr>
        <w:t>-</w:t>
      </w:r>
      <w:r w:rsidR="003E4DC7">
        <w:t xml:space="preserve"> </w:t>
      </w:r>
      <w:r>
        <w:rPr>
          <w:rFonts w:ascii="黑体"/>
        </w:rPr>
        <w:fldChar w:fldCharType="begin">
          <w:ffData>
            <w:name w:val="PLSH_DATE_M"/>
            <w:enabled/>
            <w:calcOnExit w:val="0"/>
            <w:textInput>
              <w:default w:val="XX"/>
              <w:maxLength w:val="2"/>
            </w:textInput>
          </w:ffData>
        </w:fldChar>
      </w:r>
      <w:bookmarkStart w:id="10" w:name="PLSH_DATE_M"/>
      <w:r w:rsidR="003E4DC7">
        <w:rPr>
          <w:rFonts w:ascii="黑体"/>
        </w:rPr>
        <w:instrText xml:space="preserve"> FORMTEXT </w:instrText>
      </w:r>
      <w:r>
        <w:rPr>
          <w:rFonts w:ascii="黑体"/>
        </w:rPr>
      </w:r>
      <w:r>
        <w:rPr>
          <w:rFonts w:ascii="黑体"/>
        </w:rPr>
        <w:fldChar w:fldCharType="separate"/>
      </w:r>
      <w:r w:rsidR="003E4DC7">
        <w:rPr>
          <w:rFonts w:ascii="黑体"/>
        </w:rPr>
        <w:t>XX</w:t>
      </w:r>
      <w:r>
        <w:rPr>
          <w:rFonts w:ascii="黑体"/>
        </w:rPr>
        <w:fldChar w:fldCharType="end"/>
      </w:r>
      <w:bookmarkEnd w:id="10"/>
      <w:r w:rsidR="003E4DC7">
        <w:t xml:space="preserve"> </w:t>
      </w:r>
      <w:r w:rsidR="003E4DC7">
        <w:rPr>
          <w:rFonts w:ascii="黑体"/>
        </w:rPr>
        <w:t>-</w:t>
      </w:r>
      <w:r w:rsidR="003E4DC7">
        <w:t xml:space="preserve"> </w:t>
      </w:r>
      <w:r>
        <w:rPr>
          <w:rFonts w:ascii="黑体"/>
        </w:rPr>
        <w:fldChar w:fldCharType="begin">
          <w:ffData>
            <w:name w:val="PLSH_DATE_D"/>
            <w:enabled/>
            <w:calcOnExit w:val="0"/>
            <w:textInput>
              <w:default w:val="XX"/>
              <w:maxLength w:val="2"/>
            </w:textInput>
          </w:ffData>
        </w:fldChar>
      </w:r>
      <w:bookmarkStart w:id="11" w:name="PLSH_DATE_D"/>
      <w:r w:rsidR="003E4DC7">
        <w:rPr>
          <w:rFonts w:ascii="黑体"/>
        </w:rPr>
        <w:instrText xml:space="preserve"> FORMTEXT </w:instrText>
      </w:r>
      <w:r>
        <w:rPr>
          <w:rFonts w:ascii="黑体"/>
        </w:rPr>
      </w:r>
      <w:r>
        <w:rPr>
          <w:rFonts w:ascii="黑体"/>
        </w:rPr>
        <w:fldChar w:fldCharType="separate"/>
      </w:r>
      <w:r w:rsidR="003E4DC7">
        <w:rPr>
          <w:rFonts w:ascii="黑体"/>
        </w:rPr>
        <w:t>XX</w:t>
      </w:r>
      <w:r>
        <w:rPr>
          <w:rFonts w:ascii="黑体"/>
        </w:rPr>
        <w:fldChar w:fldCharType="end"/>
      </w:r>
      <w:bookmarkEnd w:id="11"/>
      <w:r w:rsidR="003E4DC7">
        <w:rPr>
          <w:rFonts w:hint="eastAsia"/>
        </w:rPr>
        <w:t>发布</w:t>
      </w:r>
    </w:p>
    <w:p w:rsidR="00A0252D" w:rsidRDefault="0071397B">
      <w:pPr>
        <w:pStyle w:val="afffffffffc"/>
        <w:framePr w:wrap="around" w:y="14176"/>
      </w:pPr>
      <w:r>
        <w:rPr>
          <w:rFonts w:ascii="黑体"/>
        </w:rPr>
        <w:fldChar w:fldCharType="begin">
          <w:ffData>
            <w:name w:val="CROT_DATE_Y"/>
            <w:enabled/>
            <w:calcOnExit w:val="0"/>
            <w:textInput>
              <w:default w:val="XXXX"/>
              <w:maxLength w:val="4"/>
            </w:textInput>
          </w:ffData>
        </w:fldChar>
      </w:r>
      <w:bookmarkStart w:id="12" w:name="CROT_DATE_Y"/>
      <w:r w:rsidR="003E4DC7">
        <w:rPr>
          <w:rFonts w:ascii="黑体"/>
        </w:rPr>
        <w:instrText xml:space="preserve"> FORMTEXT </w:instrText>
      </w:r>
      <w:r>
        <w:rPr>
          <w:rFonts w:ascii="黑体"/>
        </w:rPr>
      </w:r>
      <w:r>
        <w:rPr>
          <w:rFonts w:ascii="黑体"/>
        </w:rPr>
        <w:fldChar w:fldCharType="separate"/>
      </w:r>
      <w:r w:rsidR="003E4DC7">
        <w:rPr>
          <w:rFonts w:ascii="黑体"/>
        </w:rPr>
        <w:t>XXXX</w:t>
      </w:r>
      <w:r>
        <w:rPr>
          <w:rFonts w:ascii="黑体"/>
        </w:rPr>
        <w:fldChar w:fldCharType="end"/>
      </w:r>
      <w:bookmarkEnd w:id="12"/>
      <w:r w:rsidR="003E4DC7">
        <w:t xml:space="preserve"> </w:t>
      </w:r>
      <w:r w:rsidR="003E4DC7">
        <w:rPr>
          <w:rFonts w:ascii="黑体"/>
        </w:rPr>
        <w:t>-</w:t>
      </w:r>
      <w:r w:rsidR="003E4DC7">
        <w:t xml:space="preserve"> </w:t>
      </w:r>
      <w:r>
        <w:rPr>
          <w:rFonts w:ascii="黑体"/>
        </w:rPr>
        <w:fldChar w:fldCharType="begin">
          <w:ffData>
            <w:name w:val="CROT_DATE_M"/>
            <w:enabled/>
            <w:calcOnExit w:val="0"/>
            <w:textInput>
              <w:default w:val="XX"/>
              <w:maxLength w:val="2"/>
            </w:textInput>
          </w:ffData>
        </w:fldChar>
      </w:r>
      <w:bookmarkStart w:id="13" w:name="CROT_DATE_M"/>
      <w:r w:rsidR="003E4DC7">
        <w:rPr>
          <w:rFonts w:ascii="黑体"/>
        </w:rPr>
        <w:instrText xml:space="preserve"> FORMTEXT </w:instrText>
      </w:r>
      <w:r>
        <w:rPr>
          <w:rFonts w:ascii="黑体"/>
        </w:rPr>
      </w:r>
      <w:r>
        <w:rPr>
          <w:rFonts w:ascii="黑体"/>
        </w:rPr>
        <w:fldChar w:fldCharType="separate"/>
      </w:r>
      <w:r w:rsidR="003E4DC7">
        <w:rPr>
          <w:rFonts w:ascii="黑体"/>
        </w:rPr>
        <w:t>XX</w:t>
      </w:r>
      <w:r>
        <w:rPr>
          <w:rFonts w:ascii="黑体"/>
        </w:rPr>
        <w:fldChar w:fldCharType="end"/>
      </w:r>
      <w:bookmarkEnd w:id="13"/>
      <w:r w:rsidR="003E4DC7">
        <w:t xml:space="preserve"> </w:t>
      </w:r>
      <w:r w:rsidR="003E4DC7">
        <w:rPr>
          <w:rFonts w:ascii="黑体"/>
        </w:rPr>
        <w:t>-</w:t>
      </w:r>
      <w:r w:rsidR="003E4DC7">
        <w:t xml:space="preserve"> </w:t>
      </w:r>
      <w:r>
        <w:rPr>
          <w:rFonts w:ascii="黑体"/>
        </w:rPr>
        <w:fldChar w:fldCharType="begin">
          <w:ffData>
            <w:name w:val="CROT_DATE_D"/>
            <w:enabled/>
            <w:calcOnExit w:val="0"/>
            <w:textInput>
              <w:default w:val="XX"/>
              <w:maxLength w:val="2"/>
            </w:textInput>
          </w:ffData>
        </w:fldChar>
      </w:r>
      <w:bookmarkStart w:id="14" w:name="CROT_DATE_D"/>
      <w:r w:rsidR="003E4DC7">
        <w:rPr>
          <w:rFonts w:ascii="黑体"/>
        </w:rPr>
        <w:instrText xml:space="preserve"> FORMTEXT </w:instrText>
      </w:r>
      <w:r>
        <w:rPr>
          <w:rFonts w:ascii="黑体"/>
        </w:rPr>
      </w:r>
      <w:r>
        <w:rPr>
          <w:rFonts w:ascii="黑体"/>
        </w:rPr>
        <w:fldChar w:fldCharType="separate"/>
      </w:r>
      <w:r w:rsidR="003E4DC7">
        <w:rPr>
          <w:rFonts w:ascii="黑体"/>
        </w:rPr>
        <w:t>XX</w:t>
      </w:r>
      <w:r>
        <w:rPr>
          <w:rFonts w:ascii="黑体"/>
        </w:rPr>
        <w:fldChar w:fldCharType="end"/>
      </w:r>
      <w:bookmarkEnd w:id="14"/>
      <w:r w:rsidR="003E4DC7">
        <w:rPr>
          <w:rFonts w:hint="eastAsia"/>
        </w:rPr>
        <w:t>实施</w:t>
      </w:r>
    </w:p>
    <w:p w:rsidR="00A0252D" w:rsidRDefault="003E4DC7">
      <w:pPr>
        <w:pStyle w:val="affffffff2"/>
        <w:framePr w:h="584" w:hRule="exact" w:hSpace="181" w:vSpace="181" w:wrap="around" w:y="14800"/>
        <w:rPr>
          <w:rFonts w:hAnsi="黑体"/>
        </w:rPr>
      </w:pPr>
      <w:r>
        <w:rPr>
          <w:rFonts w:hAnsi="黑体" w:hint="eastAsia"/>
          <w:w w:val="100"/>
          <w:sz w:val="28"/>
        </w:rPr>
        <w:t>广西</w:t>
      </w:r>
      <w:r>
        <w:rPr>
          <w:rFonts w:hAnsi="黑体"/>
          <w:w w:val="100"/>
          <w:sz w:val="28"/>
        </w:rPr>
        <w:t>标准化协会</w:t>
      </w:r>
      <w:r>
        <w:rPr>
          <w:rFonts w:ascii="Times New Roman"/>
          <w:w w:val="100"/>
          <w:sz w:val="28"/>
        </w:rPr>
        <w:t>  </w:t>
      </w:r>
      <w:r>
        <w:rPr>
          <w:rStyle w:val="afffffffffff4"/>
          <w:rFonts w:hAnsi="黑体" w:hint="eastAsia"/>
          <w:position w:val="0"/>
        </w:rPr>
        <w:t>发</w:t>
      </w:r>
      <w:r>
        <w:rPr>
          <w:rStyle w:val="afffffffffff4"/>
          <w:rFonts w:hAnsi="黑体" w:hint="eastAsia"/>
          <w:spacing w:val="0"/>
          <w:position w:val="0"/>
        </w:rPr>
        <w:t>布</w:t>
      </w:r>
    </w:p>
    <w:p w:rsidR="00A0252D" w:rsidRDefault="0071397B">
      <w:pPr>
        <w:rPr>
          <w:rFonts w:ascii="宋体" w:hAnsi="宋体"/>
          <w:sz w:val="28"/>
          <w:szCs w:val="28"/>
        </w:rPr>
        <w:sectPr w:rsidR="00A0252D">
          <w:headerReference w:type="even" r:id="rId10"/>
          <w:headerReference w:type="default" r:id="rId11"/>
          <w:footerReference w:type="even" r:id="rId12"/>
          <w:footerReference w:type="default" r:id="rId13"/>
          <w:headerReference w:type="first" r:id="rId14"/>
          <w:footerReference w:type="first" r:id="rId15"/>
          <w:type w:val="continuous"/>
          <w:pgSz w:w="11906" w:h="16838"/>
          <w:pgMar w:top="567" w:right="1134" w:bottom="1134" w:left="1134" w:header="1418" w:footer="1134" w:gutter="284"/>
          <w:cols w:space="425"/>
          <w:titlePg/>
          <w:docGrid w:linePitch="312"/>
        </w:sectPr>
      </w:pPr>
      <w:r>
        <w:rPr>
          <w:rFonts w:ascii="宋体" w:hAnsi="宋体"/>
          <w:noProof/>
          <w:sz w:val="28"/>
          <w:szCs w:val="28"/>
        </w:rPr>
        <w:pict>
          <v:line id="_x0000_s2050" style="position:absolute;left:0;text-align:left;z-index:251660288;mso-position-horizontal-relative:page;mso-position-vertical-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w10:wrap anchorx="page" anchory="page"/>
            <w10:anchorlock/>
          </v:line>
        </w:pict>
      </w:r>
    </w:p>
    <w:p w:rsidR="00A0252D" w:rsidRPr="005D024A" w:rsidDel="005D024A" w:rsidRDefault="003E4DC7">
      <w:pPr>
        <w:pStyle w:val="affffff4"/>
        <w:spacing w:after="360"/>
        <w:rPr>
          <w:del w:id="15" w:author="Windows 用户" w:date="2025-04-30T16:31:00Z"/>
          <w:spacing w:val="320"/>
          <w:rPrChange w:id="16" w:author="Windows 用户" w:date="2025-04-30T16:31:00Z">
            <w:rPr>
              <w:del w:id="17" w:author="Windows 用户" w:date="2025-04-30T16:31:00Z"/>
            </w:rPr>
          </w:rPrChange>
        </w:rPr>
      </w:pPr>
      <w:bookmarkStart w:id="18" w:name="_Toc190476796"/>
      <w:bookmarkStart w:id="19" w:name="_Toc196306542"/>
      <w:del w:id="20" w:author="Windows 用户" w:date="2025-04-30T16:31:00Z">
        <w:r w:rsidRPr="005D024A" w:rsidDel="005D024A">
          <w:rPr>
            <w:rFonts w:hint="eastAsia"/>
            <w:spacing w:val="320"/>
            <w:rPrChange w:id="21" w:author="Windows 用户" w:date="2025-04-30T16:31:00Z">
              <w:rPr>
                <w:rFonts w:hint="eastAsia"/>
                <w:spacing w:val="320"/>
              </w:rPr>
            </w:rPrChange>
          </w:rPr>
          <w:lastRenderedPageBreak/>
          <w:delText>目次</w:delText>
        </w:r>
      </w:del>
    </w:p>
    <w:p w:rsidR="00A0252D" w:rsidRPr="005D024A" w:rsidDel="005D024A" w:rsidRDefault="0071397B" w:rsidP="002637BE">
      <w:pPr>
        <w:pStyle w:val="10"/>
        <w:spacing w:before="60" w:after="60"/>
        <w:rPr>
          <w:del w:id="22" w:author="Windows 用户" w:date="2025-04-30T16:31:00Z"/>
          <w:rFonts w:asciiTheme="minorHAnsi" w:eastAsiaTheme="minorEastAsia" w:hAnsiTheme="minorHAnsi" w:cstheme="minorBidi"/>
          <w:spacing w:val="320"/>
          <w:szCs w:val="22"/>
          <w:rPrChange w:id="23" w:author="Windows 用户" w:date="2025-04-30T16:31:00Z">
            <w:rPr>
              <w:del w:id="24" w:author="Windows 用户" w:date="2025-04-30T16:31:00Z"/>
              <w:rFonts w:asciiTheme="minorHAnsi" w:eastAsiaTheme="minorEastAsia" w:hAnsiTheme="minorHAnsi" w:cstheme="minorBidi"/>
              <w:szCs w:val="22"/>
            </w:rPr>
          </w:rPrChange>
        </w:rPr>
      </w:pPr>
      <w:del w:id="25" w:author="Windows 用户" w:date="2025-04-30T16:31:00Z">
        <w:r w:rsidRPr="005D024A" w:rsidDel="005D024A">
          <w:rPr>
            <w:spacing w:val="320"/>
            <w:rPrChange w:id="26" w:author="Windows 用户" w:date="2025-04-30T16:31:00Z">
              <w:rPr/>
            </w:rPrChange>
          </w:rPr>
          <w:fldChar w:fldCharType="begin"/>
        </w:r>
        <w:r w:rsidR="003E4DC7" w:rsidRPr="005D024A" w:rsidDel="005D024A">
          <w:rPr>
            <w:spacing w:val="320"/>
            <w:rPrChange w:id="27" w:author="Windows 用户" w:date="2025-04-30T16:31:00Z">
              <w:rPr/>
            </w:rPrChange>
          </w:rPr>
          <w:delInstrText xml:space="preserve"> TOC \o "1-1" \h </w:delInstrText>
        </w:r>
        <w:r w:rsidRPr="005D024A" w:rsidDel="005D024A">
          <w:rPr>
            <w:spacing w:val="320"/>
            <w:rPrChange w:id="28" w:author="Windows 用户" w:date="2025-04-30T16:31:00Z">
              <w:rPr/>
            </w:rPrChange>
          </w:rPr>
          <w:fldChar w:fldCharType="separate"/>
        </w:r>
        <w:r w:rsidRPr="005D024A" w:rsidDel="005D024A">
          <w:rPr>
            <w:spacing w:val="320"/>
            <w:rPrChange w:id="29" w:author="Windows 用户" w:date="2025-04-30T16:31:00Z">
              <w:rPr/>
            </w:rPrChange>
          </w:rPr>
          <w:fldChar w:fldCharType="begin"/>
        </w:r>
        <w:r w:rsidRPr="005D024A" w:rsidDel="005D024A">
          <w:rPr>
            <w:spacing w:val="320"/>
            <w:rPrChange w:id="30" w:author="Windows 用户" w:date="2025-04-30T16:31:00Z">
              <w:rPr/>
            </w:rPrChange>
          </w:rPr>
          <w:delInstrText>HYPERLINK \l "_Toc196824602"</w:delInstrText>
        </w:r>
        <w:r w:rsidRPr="005D024A" w:rsidDel="005D024A">
          <w:rPr>
            <w:spacing w:val="320"/>
            <w:rPrChange w:id="31" w:author="Windows 用户" w:date="2025-04-30T16:31:00Z">
              <w:rPr/>
            </w:rPrChange>
          </w:rPr>
          <w:fldChar w:fldCharType="separate"/>
        </w:r>
        <w:r w:rsidR="003E4DC7" w:rsidRPr="005D024A" w:rsidDel="005D024A">
          <w:rPr>
            <w:rStyle w:val="affff6"/>
            <w:rFonts w:hint="eastAsia"/>
            <w:spacing w:val="320"/>
            <w:rPrChange w:id="32" w:author="Windows 用户" w:date="2025-04-30T16:31:00Z">
              <w:rPr>
                <w:rStyle w:val="affff6"/>
                <w:rFonts w:hint="eastAsia"/>
              </w:rPr>
            </w:rPrChange>
          </w:rPr>
          <w:delText>前言</w:delText>
        </w:r>
        <w:r w:rsidR="003E4DC7" w:rsidRPr="005D024A" w:rsidDel="005D024A">
          <w:rPr>
            <w:spacing w:val="320"/>
            <w:rPrChange w:id="33" w:author="Windows 用户" w:date="2025-04-30T16:31:00Z">
              <w:rPr/>
            </w:rPrChange>
          </w:rPr>
          <w:tab/>
        </w:r>
        <w:r w:rsidRPr="005D024A" w:rsidDel="005D024A">
          <w:rPr>
            <w:spacing w:val="320"/>
            <w:rPrChange w:id="34" w:author="Windows 用户" w:date="2025-04-30T16:31:00Z">
              <w:rPr/>
            </w:rPrChange>
          </w:rPr>
          <w:fldChar w:fldCharType="begin"/>
        </w:r>
        <w:r w:rsidR="003E4DC7" w:rsidRPr="005D024A" w:rsidDel="005D024A">
          <w:rPr>
            <w:spacing w:val="320"/>
            <w:rPrChange w:id="35" w:author="Windows 用户" w:date="2025-04-30T16:31:00Z">
              <w:rPr/>
            </w:rPrChange>
          </w:rPr>
          <w:delInstrText xml:space="preserve"> PAGEREF _Toc196824602 \h </w:delInstrText>
        </w:r>
        <w:r w:rsidRPr="005D024A" w:rsidDel="005D024A">
          <w:rPr>
            <w:spacing w:val="320"/>
            <w:rPrChange w:id="36" w:author="Windows 用户" w:date="2025-04-30T16:31:00Z">
              <w:rPr/>
            </w:rPrChange>
          </w:rPr>
        </w:r>
        <w:r w:rsidRPr="005D024A" w:rsidDel="005D024A">
          <w:rPr>
            <w:spacing w:val="320"/>
            <w:rPrChange w:id="37" w:author="Windows 用户" w:date="2025-04-30T16:31:00Z">
              <w:rPr/>
            </w:rPrChange>
          </w:rPr>
          <w:fldChar w:fldCharType="separate"/>
        </w:r>
        <w:r w:rsidR="003E4DC7" w:rsidRPr="005D024A" w:rsidDel="005D024A">
          <w:rPr>
            <w:spacing w:val="320"/>
            <w:rPrChange w:id="38" w:author="Windows 用户" w:date="2025-04-30T16:31:00Z">
              <w:rPr/>
            </w:rPrChange>
          </w:rPr>
          <w:delText>II</w:delText>
        </w:r>
        <w:r w:rsidRPr="005D024A" w:rsidDel="005D024A">
          <w:rPr>
            <w:spacing w:val="320"/>
            <w:rPrChange w:id="39" w:author="Windows 用户" w:date="2025-04-30T16:31:00Z">
              <w:rPr/>
            </w:rPrChange>
          </w:rPr>
          <w:fldChar w:fldCharType="end"/>
        </w:r>
        <w:r w:rsidRPr="005D024A" w:rsidDel="005D024A">
          <w:rPr>
            <w:spacing w:val="320"/>
            <w:rPrChange w:id="40" w:author="Windows 用户" w:date="2025-04-30T16:31:00Z">
              <w:rPr/>
            </w:rPrChange>
          </w:rPr>
          <w:fldChar w:fldCharType="end"/>
        </w:r>
      </w:del>
    </w:p>
    <w:p w:rsidR="00A0252D" w:rsidRPr="005D024A" w:rsidDel="005D024A" w:rsidRDefault="0071397B" w:rsidP="002637BE">
      <w:pPr>
        <w:pStyle w:val="10"/>
        <w:spacing w:before="60" w:after="60"/>
        <w:rPr>
          <w:del w:id="41" w:author="Windows 用户" w:date="2025-04-30T16:31:00Z"/>
          <w:rFonts w:asciiTheme="minorHAnsi" w:eastAsiaTheme="minorEastAsia" w:hAnsiTheme="minorHAnsi" w:cstheme="minorBidi"/>
          <w:spacing w:val="320"/>
          <w:szCs w:val="22"/>
          <w:rPrChange w:id="42" w:author="Windows 用户" w:date="2025-04-30T16:31:00Z">
            <w:rPr>
              <w:del w:id="43" w:author="Windows 用户" w:date="2025-04-30T16:31:00Z"/>
              <w:rFonts w:asciiTheme="minorHAnsi" w:eastAsiaTheme="minorEastAsia" w:hAnsiTheme="minorHAnsi" w:cstheme="minorBidi"/>
              <w:szCs w:val="22"/>
            </w:rPr>
          </w:rPrChange>
        </w:rPr>
      </w:pPr>
      <w:del w:id="44" w:author="Windows 用户" w:date="2025-04-30T16:31:00Z">
        <w:r w:rsidRPr="005D024A" w:rsidDel="005D024A">
          <w:rPr>
            <w:spacing w:val="320"/>
            <w:rPrChange w:id="45" w:author="Windows 用户" w:date="2025-04-30T16:31:00Z">
              <w:rPr/>
            </w:rPrChange>
          </w:rPr>
          <w:fldChar w:fldCharType="begin"/>
        </w:r>
        <w:r w:rsidRPr="005D024A" w:rsidDel="005D024A">
          <w:rPr>
            <w:spacing w:val="320"/>
            <w:rPrChange w:id="46" w:author="Windows 用户" w:date="2025-04-30T16:31:00Z">
              <w:rPr/>
            </w:rPrChange>
          </w:rPr>
          <w:delInstrText>HYPERLINK \l "_Toc196824603"</w:delInstrText>
        </w:r>
        <w:r w:rsidRPr="005D024A" w:rsidDel="005D024A">
          <w:rPr>
            <w:spacing w:val="320"/>
            <w:rPrChange w:id="47" w:author="Windows 用户" w:date="2025-04-30T16:31:00Z">
              <w:rPr/>
            </w:rPrChange>
          </w:rPr>
          <w:fldChar w:fldCharType="separate"/>
        </w:r>
        <w:r w:rsidR="003E4DC7" w:rsidRPr="005D024A" w:rsidDel="005D024A">
          <w:rPr>
            <w:rStyle w:val="affff6"/>
            <w:spacing w:val="320"/>
            <w:rPrChange w:id="48" w:author="Windows 用户" w:date="2025-04-30T16:31:00Z">
              <w:rPr>
                <w:rStyle w:val="affff6"/>
              </w:rPr>
            </w:rPrChange>
          </w:rPr>
          <w:delText xml:space="preserve">1 </w:delText>
        </w:r>
        <w:r w:rsidR="003E4DC7" w:rsidRPr="005D024A" w:rsidDel="005D024A">
          <w:rPr>
            <w:rStyle w:val="affff6"/>
            <w:rFonts w:hint="eastAsia"/>
            <w:spacing w:val="320"/>
            <w:rPrChange w:id="49" w:author="Windows 用户" w:date="2025-04-30T16:31:00Z">
              <w:rPr>
                <w:rStyle w:val="affff6"/>
                <w:rFonts w:hint="eastAsia"/>
              </w:rPr>
            </w:rPrChange>
          </w:rPr>
          <w:delText xml:space="preserve"> 范围</w:delText>
        </w:r>
        <w:r w:rsidR="003E4DC7" w:rsidRPr="005D024A" w:rsidDel="005D024A">
          <w:rPr>
            <w:spacing w:val="320"/>
            <w:rPrChange w:id="50" w:author="Windows 用户" w:date="2025-04-30T16:31:00Z">
              <w:rPr/>
            </w:rPrChange>
          </w:rPr>
          <w:tab/>
        </w:r>
        <w:r w:rsidRPr="005D024A" w:rsidDel="005D024A">
          <w:rPr>
            <w:spacing w:val="320"/>
            <w:rPrChange w:id="51" w:author="Windows 用户" w:date="2025-04-30T16:31:00Z">
              <w:rPr/>
            </w:rPrChange>
          </w:rPr>
          <w:fldChar w:fldCharType="begin"/>
        </w:r>
        <w:r w:rsidR="003E4DC7" w:rsidRPr="005D024A" w:rsidDel="005D024A">
          <w:rPr>
            <w:spacing w:val="320"/>
            <w:rPrChange w:id="52" w:author="Windows 用户" w:date="2025-04-30T16:31:00Z">
              <w:rPr/>
            </w:rPrChange>
          </w:rPr>
          <w:delInstrText xml:space="preserve"> PAGEREF _Toc196824603 \h </w:delInstrText>
        </w:r>
        <w:r w:rsidRPr="005D024A" w:rsidDel="005D024A">
          <w:rPr>
            <w:spacing w:val="320"/>
            <w:rPrChange w:id="53" w:author="Windows 用户" w:date="2025-04-30T16:31:00Z">
              <w:rPr/>
            </w:rPrChange>
          </w:rPr>
        </w:r>
        <w:r w:rsidRPr="005D024A" w:rsidDel="005D024A">
          <w:rPr>
            <w:spacing w:val="320"/>
            <w:rPrChange w:id="54" w:author="Windows 用户" w:date="2025-04-30T16:31:00Z">
              <w:rPr/>
            </w:rPrChange>
          </w:rPr>
          <w:fldChar w:fldCharType="separate"/>
        </w:r>
        <w:r w:rsidR="003E4DC7" w:rsidRPr="005D024A" w:rsidDel="005D024A">
          <w:rPr>
            <w:spacing w:val="320"/>
            <w:rPrChange w:id="55" w:author="Windows 用户" w:date="2025-04-30T16:31:00Z">
              <w:rPr/>
            </w:rPrChange>
          </w:rPr>
          <w:delText>1</w:delText>
        </w:r>
        <w:r w:rsidRPr="005D024A" w:rsidDel="005D024A">
          <w:rPr>
            <w:spacing w:val="320"/>
            <w:rPrChange w:id="56" w:author="Windows 用户" w:date="2025-04-30T16:31:00Z">
              <w:rPr/>
            </w:rPrChange>
          </w:rPr>
          <w:fldChar w:fldCharType="end"/>
        </w:r>
        <w:r w:rsidRPr="005D024A" w:rsidDel="005D024A">
          <w:rPr>
            <w:spacing w:val="320"/>
            <w:rPrChange w:id="57" w:author="Windows 用户" w:date="2025-04-30T16:31:00Z">
              <w:rPr/>
            </w:rPrChange>
          </w:rPr>
          <w:fldChar w:fldCharType="end"/>
        </w:r>
      </w:del>
    </w:p>
    <w:p w:rsidR="00A0252D" w:rsidRPr="005D024A" w:rsidDel="005D024A" w:rsidRDefault="0071397B" w:rsidP="002637BE">
      <w:pPr>
        <w:pStyle w:val="10"/>
        <w:spacing w:before="60" w:after="60"/>
        <w:rPr>
          <w:del w:id="58" w:author="Windows 用户" w:date="2025-04-30T16:31:00Z"/>
          <w:rFonts w:asciiTheme="minorHAnsi" w:eastAsiaTheme="minorEastAsia" w:hAnsiTheme="minorHAnsi" w:cstheme="minorBidi"/>
          <w:spacing w:val="320"/>
          <w:szCs w:val="22"/>
          <w:rPrChange w:id="59" w:author="Windows 用户" w:date="2025-04-30T16:31:00Z">
            <w:rPr>
              <w:del w:id="60" w:author="Windows 用户" w:date="2025-04-30T16:31:00Z"/>
              <w:rFonts w:asciiTheme="minorHAnsi" w:eastAsiaTheme="minorEastAsia" w:hAnsiTheme="minorHAnsi" w:cstheme="minorBidi"/>
              <w:szCs w:val="22"/>
            </w:rPr>
          </w:rPrChange>
        </w:rPr>
      </w:pPr>
      <w:del w:id="61" w:author="Windows 用户" w:date="2025-04-30T16:31:00Z">
        <w:r w:rsidRPr="005D024A" w:rsidDel="005D024A">
          <w:rPr>
            <w:spacing w:val="320"/>
            <w:rPrChange w:id="62" w:author="Windows 用户" w:date="2025-04-30T16:31:00Z">
              <w:rPr/>
            </w:rPrChange>
          </w:rPr>
          <w:fldChar w:fldCharType="begin"/>
        </w:r>
        <w:r w:rsidRPr="005D024A" w:rsidDel="005D024A">
          <w:rPr>
            <w:spacing w:val="320"/>
            <w:rPrChange w:id="63" w:author="Windows 用户" w:date="2025-04-30T16:31:00Z">
              <w:rPr/>
            </w:rPrChange>
          </w:rPr>
          <w:delInstrText>HYPERLINK \l "_Toc196824604"</w:delInstrText>
        </w:r>
        <w:r w:rsidRPr="005D024A" w:rsidDel="005D024A">
          <w:rPr>
            <w:spacing w:val="320"/>
            <w:rPrChange w:id="64" w:author="Windows 用户" w:date="2025-04-30T16:31:00Z">
              <w:rPr/>
            </w:rPrChange>
          </w:rPr>
          <w:fldChar w:fldCharType="separate"/>
        </w:r>
        <w:r w:rsidR="003E4DC7" w:rsidRPr="005D024A" w:rsidDel="005D024A">
          <w:rPr>
            <w:rStyle w:val="affff6"/>
            <w:spacing w:val="320"/>
            <w:rPrChange w:id="65" w:author="Windows 用户" w:date="2025-04-30T16:31:00Z">
              <w:rPr>
                <w:rStyle w:val="affff6"/>
              </w:rPr>
            </w:rPrChange>
          </w:rPr>
          <w:delText xml:space="preserve">2 </w:delText>
        </w:r>
        <w:r w:rsidR="003E4DC7" w:rsidRPr="005D024A" w:rsidDel="005D024A">
          <w:rPr>
            <w:rStyle w:val="affff6"/>
            <w:rFonts w:hint="eastAsia"/>
            <w:spacing w:val="320"/>
            <w:rPrChange w:id="66" w:author="Windows 用户" w:date="2025-04-30T16:31:00Z">
              <w:rPr>
                <w:rStyle w:val="affff6"/>
                <w:rFonts w:hint="eastAsia"/>
              </w:rPr>
            </w:rPrChange>
          </w:rPr>
          <w:delText xml:space="preserve"> 规范性引用文件</w:delText>
        </w:r>
        <w:r w:rsidR="003E4DC7" w:rsidRPr="005D024A" w:rsidDel="005D024A">
          <w:rPr>
            <w:spacing w:val="320"/>
            <w:rPrChange w:id="67" w:author="Windows 用户" w:date="2025-04-30T16:31:00Z">
              <w:rPr/>
            </w:rPrChange>
          </w:rPr>
          <w:tab/>
        </w:r>
        <w:r w:rsidRPr="005D024A" w:rsidDel="005D024A">
          <w:rPr>
            <w:spacing w:val="320"/>
            <w:rPrChange w:id="68" w:author="Windows 用户" w:date="2025-04-30T16:31:00Z">
              <w:rPr/>
            </w:rPrChange>
          </w:rPr>
          <w:fldChar w:fldCharType="begin"/>
        </w:r>
        <w:r w:rsidR="003E4DC7" w:rsidRPr="005D024A" w:rsidDel="005D024A">
          <w:rPr>
            <w:spacing w:val="320"/>
            <w:rPrChange w:id="69" w:author="Windows 用户" w:date="2025-04-30T16:31:00Z">
              <w:rPr/>
            </w:rPrChange>
          </w:rPr>
          <w:delInstrText xml:space="preserve"> PAGEREF _Toc196824604 \h </w:delInstrText>
        </w:r>
        <w:r w:rsidRPr="005D024A" w:rsidDel="005D024A">
          <w:rPr>
            <w:spacing w:val="320"/>
            <w:rPrChange w:id="70" w:author="Windows 用户" w:date="2025-04-30T16:31:00Z">
              <w:rPr/>
            </w:rPrChange>
          </w:rPr>
        </w:r>
        <w:r w:rsidRPr="005D024A" w:rsidDel="005D024A">
          <w:rPr>
            <w:spacing w:val="320"/>
            <w:rPrChange w:id="71" w:author="Windows 用户" w:date="2025-04-30T16:31:00Z">
              <w:rPr/>
            </w:rPrChange>
          </w:rPr>
          <w:fldChar w:fldCharType="separate"/>
        </w:r>
        <w:r w:rsidR="003E4DC7" w:rsidRPr="005D024A" w:rsidDel="005D024A">
          <w:rPr>
            <w:spacing w:val="320"/>
            <w:rPrChange w:id="72" w:author="Windows 用户" w:date="2025-04-30T16:31:00Z">
              <w:rPr/>
            </w:rPrChange>
          </w:rPr>
          <w:delText>1</w:delText>
        </w:r>
        <w:r w:rsidRPr="005D024A" w:rsidDel="005D024A">
          <w:rPr>
            <w:spacing w:val="320"/>
            <w:rPrChange w:id="73" w:author="Windows 用户" w:date="2025-04-30T16:31:00Z">
              <w:rPr/>
            </w:rPrChange>
          </w:rPr>
          <w:fldChar w:fldCharType="end"/>
        </w:r>
        <w:r w:rsidRPr="005D024A" w:rsidDel="005D024A">
          <w:rPr>
            <w:spacing w:val="320"/>
            <w:rPrChange w:id="74" w:author="Windows 用户" w:date="2025-04-30T16:31:00Z">
              <w:rPr/>
            </w:rPrChange>
          </w:rPr>
          <w:fldChar w:fldCharType="end"/>
        </w:r>
      </w:del>
    </w:p>
    <w:p w:rsidR="00A0252D" w:rsidRPr="005D024A" w:rsidDel="005D024A" w:rsidRDefault="0071397B" w:rsidP="002637BE">
      <w:pPr>
        <w:pStyle w:val="10"/>
        <w:spacing w:before="60" w:after="60"/>
        <w:rPr>
          <w:del w:id="75" w:author="Windows 用户" w:date="2025-04-30T16:31:00Z"/>
          <w:rFonts w:asciiTheme="minorHAnsi" w:eastAsiaTheme="minorEastAsia" w:hAnsiTheme="minorHAnsi" w:cstheme="minorBidi"/>
          <w:spacing w:val="320"/>
          <w:szCs w:val="22"/>
          <w:rPrChange w:id="76" w:author="Windows 用户" w:date="2025-04-30T16:31:00Z">
            <w:rPr>
              <w:del w:id="77" w:author="Windows 用户" w:date="2025-04-30T16:31:00Z"/>
              <w:rFonts w:asciiTheme="minorHAnsi" w:eastAsiaTheme="minorEastAsia" w:hAnsiTheme="minorHAnsi" w:cstheme="minorBidi"/>
              <w:szCs w:val="22"/>
            </w:rPr>
          </w:rPrChange>
        </w:rPr>
      </w:pPr>
      <w:del w:id="78" w:author="Windows 用户" w:date="2025-04-30T16:31:00Z">
        <w:r w:rsidRPr="005D024A" w:rsidDel="005D024A">
          <w:rPr>
            <w:spacing w:val="320"/>
            <w:rPrChange w:id="79" w:author="Windows 用户" w:date="2025-04-30T16:31:00Z">
              <w:rPr/>
            </w:rPrChange>
          </w:rPr>
          <w:fldChar w:fldCharType="begin"/>
        </w:r>
        <w:r w:rsidRPr="005D024A" w:rsidDel="005D024A">
          <w:rPr>
            <w:spacing w:val="320"/>
            <w:rPrChange w:id="80" w:author="Windows 用户" w:date="2025-04-30T16:31:00Z">
              <w:rPr/>
            </w:rPrChange>
          </w:rPr>
          <w:delInstrText>HYPERLINK \l "_Toc196824605"</w:delInstrText>
        </w:r>
        <w:r w:rsidRPr="005D024A" w:rsidDel="005D024A">
          <w:rPr>
            <w:spacing w:val="320"/>
            <w:rPrChange w:id="81" w:author="Windows 用户" w:date="2025-04-30T16:31:00Z">
              <w:rPr/>
            </w:rPrChange>
          </w:rPr>
          <w:fldChar w:fldCharType="separate"/>
        </w:r>
        <w:r w:rsidR="003E4DC7" w:rsidRPr="005D024A" w:rsidDel="005D024A">
          <w:rPr>
            <w:rStyle w:val="affff6"/>
            <w:spacing w:val="320"/>
            <w:rPrChange w:id="82" w:author="Windows 用户" w:date="2025-04-30T16:31:00Z">
              <w:rPr>
                <w:rStyle w:val="affff6"/>
              </w:rPr>
            </w:rPrChange>
          </w:rPr>
          <w:delText xml:space="preserve">3 </w:delText>
        </w:r>
        <w:r w:rsidR="003E4DC7" w:rsidRPr="005D024A" w:rsidDel="005D024A">
          <w:rPr>
            <w:rStyle w:val="affff6"/>
            <w:rFonts w:hint="eastAsia"/>
            <w:spacing w:val="320"/>
            <w:rPrChange w:id="83" w:author="Windows 用户" w:date="2025-04-30T16:31:00Z">
              <w:rPr>
                <w:rStyle w:val="affff6"/>
                <w:rFonts w:hint="eastAsia"/>
              </w:rPr>
            </w:rPrChange>
          </w:rPr>
          <w:delText xml:space="preserve"> 术语和定义</w:delText>
        </w:r>
        <w:r w:rsidR="003E4DC7" w:rsidRPr="005D024A" w:rsidDel="005D024A">
          <w:rPr>
            <w:spacing w:val="320"/>
            <w:rPrChange w:id="84" w:author="Windows 用户" w:date="2025-04-30T16:31:00Z">
              <w:rPr/>
            </w:rPrChange>
          </w:rPr>
          <w:tab/>
        </w:r>
        <w:r w:rsidRPr="005D024A" w:rsidDel="005D024A">
          <w:rPr>
            <w:spacing w:val="320"/>
            <w:rPrChange w:id="85" w:author="Windows 用户" w:date="2025-04-30T16:31:00Z">
              <w:rPr/>
            </w:rPrChange>
          </w:rPr>
          <w:fldChar w:fldCharType="begin"/>
        </w:r>
        <w:r w:rsidR="003E4DC7" w:rsidRPr="005D024A" w:rsidDel="005D024A">
          <w:rPr>
            <w:spacing w:val="320"/>
            <w:rPrChange w:id="86" w:author="Windows 用户" w:date="2025-04-30T16:31:00Z">
              <w:rPr/>
            </w:rPrChange>
          </w:rPr>
          <w:delInstrText xml:space="preserve"> PAGEREF _Toc196824605 \h </w:delInstrText>
        </w:r>
        <w:r w:rsidRPr="005D024A" w:rsidDel="005D024A">
          <w:rPr>
            <w:spacing w:val="320"/>
            <w:rPrChange w:id="87" w:author="Windows 用户" w:date="2025-04-30T16:31:00Z">
              <w:rPr/>
            </w:rPrChange>
          </w:rPr>
        </w:r>
        <w:r w:rsidRPr="005D024A" w:rsidDel="005D024A">
          <w:rPr>
            <w:spacing w:val="320"/>
            <w:rPrChange w:id="88" w:author="Windows 用户" w:date="2025-04-30T16:31:00Z">
              <w:rPr/>
            </w:rPrChange>
          </w:rPr>
          <w:fldChar w:fldCharType="separate"/>
        </w:r>
        <w:r w:rsidR="003E4DC7" w:rsidRPr="005D024A" w:rsidDel="005D024A">
          <w:rPr>
            <w:spacing w:val="320"/>
            <w:rPrChange w:id="89" w:author="Windows 用户" w:date="2025-04-30T16:31:00Z">
              <w:rPr/>
            </w:rPrChange>
          </w:rPr>
          <w:delText>1</w:delText>
        </w:r>
        <w:r w:rsidRPr="005D024A" w:rsidDel="005D024A">
          <w:rPr>
            <w:spacing w:val="320"/>
            <w:rPrChange w:id="90" w:author="Windows 用户" w:date="2025-04-30T16:31:00Z">
              <w:rPr/>
            </w:rPrChange>
          </w:rPr>
          <w:fldChar w:fldCharType="end"/>
        </w:r>
        <w:r w:rsidRPr="005D024A" w:rsidDel="005D024A">
          <w:rPr>
            <w:spacing w:val="320"/>
            <w:rPrChange w:id="91" w:author="Windows 用户" w:date="2025-04-30T16:31:00Z">
              <w:rPr/>
            </w:rPrChange>
          </w:rPr>
          <w:fldChar w:fldCharType="end"/>
        </w:r>
      </w:del>
    </w:p>
    <w:p w:rsidR="00A0252D" w:rsidRPr="005D024A" w:rsidDel="005D024A" w:rsidRDefault="0071397B" w:rsidP="002637BE">
      <w:pPr>
        <w:pStyle w:val="10"/>
        <w:spacing w:before="60" w:after="60"/>
        <w:rPr>
          <w:del w:id="92" w:author="Windows 用户" w:date="2025-04-30T16:31:00Z"/>
          <w:rFonts w:asciiTheme="minorHAnsi" w:eastAsiaTheme="minorEastAsia" w:hAnsiTheme="minorHAnsi" w:cstheme="minorBidi"/>
          <w:spacing w:val="320"/>
          <w:szCs w:val="22"/>
          <w:rPrChange w:id="93" w:author="Windows 用户" w:date="2025-04-30T16:31:00Z">
            <w:rPr>
              <w:del w:id="94" w:author="Windows 用户" w:date="2025-04-30T16:31:00Z"/>
              <w:rFonts w:asciiTheme="minorHAnsi" w:eastAsiaTheme="minorEastAsia" w:hAnsiTheme="minorHAnsi" w:cstheme="minorBidi"/>
              <w:szCs w:val="22"/>
            </w:rPr>
          </w:rPrChange>
        </w:rPr>
      </w:pPr>
      <w:del w:id="95" w:author="Windows 用户" w:date="2025-04-30T16:31:00Z">
        <w:r w:rsidRPr="005D024A" w:rsidDel="005D024A">
          <w:rPr>
            <w:spacing w:val="320"/>
            <w:rPrChange w:id="96" w:author="Windows 用户" w:date="2025-04-30T16:31:00Z">
              <w:rPr/>
            </w:rPrChange>
          </w:rPr>
          <w:fldChar w:fldCharType="begin"/>
        </w:r>
        <w:r w:rsidRPr="005D024A" w:rsidDel="005D024A">
          <w:rPr>
            <w:spacing w:val="320"/>
            <w:rPrChange w:id="97" w:author="Windows 用户" w:date="2025-04-30T16:31:00Z">
              <w:rPr/>
            </w:rPrChange>
          </w:rPr>
          <w:delInstrText>HYPERLINK \l "_Toc196824606"</w:delInstrText>
        </w:r>
        <w:r w:rsidRPr="005D024A" w:rsidDel="005D024A">
          <w:rPr>
            <w:spacing w:val="320"/>
            <w:rPrChange w:id="98" w:author="Windows 用户" w:date="2025-04-30T16:31:00Z">
              <w:rPr/>
            </w:rPrChange>
          </w:rPr>
          <w:fldChar w:fldCharType="separate"/>
        </w:r>
        <w:r w:rsidR="003E4DC7" w:rsidRPr="005D024A" w:rsidDel="005D024A">
          <w:rPr>
            <w:rStyle w:val="affff6"/>
            <w:spacing w:val="320"/>
            <w:rPrChange w:id="99" w:author="Windows 用户" w:date="2025-04-30T16:31:00Z">
              <w:rPr>
                <w:rStyle w:val="affff6"/>
              </w:rPr>
            </w:rPrChange>
          </w:rPr>
          <w:delText xml:space="preserve">4 </w:delText>
        </w:r>
        <w:r w:rsidR="003E4DC7" w:rsidRPr="005D024A" w:rsidDel="005D024A">
          <w:rPr>
            <w:rStyle w:val="affff6"/>
            <w:rFonts w:hint="eastAsia"/>
            <w:spacing w:val="320"/>
            <w:rPrChange w:id="100" w:author="Windows 用户" w:date="2025-04-30T16:31:00Z">
              <w:rPr>
                <w:rStyle w:val="affff6"/>
                <w:rFonts w:hint="eastAsia"/>
              </w:rPr>
            </w:rPrChange>
          </w:rPr>
          <w:delText xml:space="preserve"> 质量等级</w:delText>
        </w:r>
        <w:r w:rsidR="003E4DC7" w:rsidRPr="005D024A" w:rsidDel="005D024A">
          <w:rPr>
            <w:spacing w:val="320"/>
            <w:rPrChange w:id="101" w:author="Windows 用户" w:date="2025-04-30T16:31:00Z">
              <w:rPr/>
            </w:rPrChange>
          </w:rPr>
          <w:tab/>
        </w:r>
        <w:r w:rsidRPr="005D024A" w:rsidDel="005D024A">
          <w:rPr>
            <w:spacing w:val="320"/>
            <w:rPrChange w:id="102" w:author="Windows 用户" w:date="2025-04-30T16:31:00Z">
              <w:rPr/>
            </w:rPrChange>
          </w:rPr>
          <w:fldChar w:fldCharType="begin"/>
        </w:r>
        <w:r w:rsidR="003E4DC7" w:rsidRPr="005D024A" w:rsidDel="005D024A">
          <w:rPr>
            <w:spacing w:val="320"/>
            <w:rPrChange w:id="103" w:author="Windows 用户" w:date="2025-04-30T16:31:00Z">
              <w:rPr/>
            </w:rPrChange>
          </w:rPr>
          <w:delInstrText xml:space="preserve"> PAGEREF _Toc196824606 \h </w:delInstrText>
        </w:r>
        <w:r w:rsidRPr="005D024A" w:rsidDel="005D024A">
          <w:rPr>
            <w:spacing w:val="320"/>
            <w:rPrChange w:id="104" w:author="Windows 用户" w:date="2025-04-30T16:31:00Z">
              <w:rPr/>
            </w:rPrChange>
          </w:rPr>
        </w:r>
        <w:r w:rsidRPr="005D024A" w:rsidDel="005D024A">
          <w:rPr>
            <w:spacing w:val="320"/>
            <w:rPrChange w:id="105" w:author="Windows 用户" w:date="2025-04-30T16:31:00Z">
              <w:rPr/>
            </w:rPrChange>
          </w:rPr>
          <w:fldChar w:fldCharType="separate"/>
        </w:r>
        <w:r w:rsidR="003E4DC7" w:rsidRPr="005D024A" w:rsidDel="005D024A">
          <w:rPr>
            <w:spacing w:val="320"/>
            <w:rPrChange w:id="106" w:author="Windows 用户" w:date="2025-04-30T16:31:00Z">
              <w:rPr/>
            </w:rPrChange>
          </w:rPr>
          <w:delText>1</w:delText>
        </w:r>
        <w:r w:rsidRPr="005D024A" w:rsidDel="005D024A">
          <w:rPr>
            <w:spacing w:val="320"/>
            <w:rPrChange w:id="107" w:author="Windows 用户" w:date="2025-04-30T16:31:00Z">
              <w:rPr/>
            </w:rPrChange>
          </w:rPr>
          <w:fldChar w:fldCharType="end"/>
        </w:r>
        <w:r w:rsidRPr="005D024A" w:rsidDel="005D024A">
          <w:rPr>
            <w:spacing w:val="320"/>
            <w:rPrChange w:id="108" w:author="Windows 用户" w:date="2025-04-30T16:31:00Z">
              <w:rPr/>
            </w:rPrChange>
          </w:rPr>
          <w:fldChar w:fldCharType="end"/>
        </w:r>
      </w:del>
    </w:p>
    <w:p w:rsidR="00A0252D" w:rsidRPr="005D024A" w:rsidDel="005D024A" w:rsidRDefault="0071397B" w:rsidP="002637BE">
      <w:pPr>
        <w:pStyle w:val="10"/>
        <w:spacing w:before="60" w:after="60"/>
        <w:rPr>
          <w:del w:id="109" w:author="Windows 用户" w:date="2025-04-30T16:31:00Z"/>
          <w:rFonts w:asciiTheme="minorHAnsi" w:eastAsiaTheme="minorEastAsia" w:hAnsiTheme="minorHAnsi" w:cstheme="minorBidi"/>
          <w:spacing w:val="320"/>
          <w:szCs w:val="22"/>
          <w:rPrChange w:id="110" w:author="Windows 用户" w:date="2025-04-30T16:31:00Z">
            <w:rPr>
              <w:del w:id="111" w:author="Windows 用户" w:date="2025-04-30T16:31:00Z"/>
              <w:rFonts w:asciiTheme="minorHAnsi" w:eastAsiaTheme="minorEastAsia" w:hAnsiTheme="minorHAnsi" w:cstheme="minorBidi"/>
              <w:szCs w:val="22"/>
            </w:rPr>
          </w:rPrChange>
        </w:rPr>
      </w:pPr>
      <w:del w:id="112" w:author="Windows 用户" w:date="2025-04-30T16:31:00Z">
        <w:r w:rsidRPr="005D024A" w:rsidDel="005D024A">
          <w:rPr>
            <w:spacing w:val="320"/>
            <w:rPrChange w:id="113" w:author="Windows 用户" w:date="2025-04-30T16:31:00Z">
              <w:rPr/>
            </w:rPrChange>
          </w:rPr>
          <w:fldChar w:fldCharType="begin"/>
        </w:r>
        <w:r w:rsidRPr="005D024A" w:rsidDel="005D024A">
          <w:rPr>
            <w:spacing w:val="320"/>
            <w:rPrChange w:id="114" w:author="Windows 用户" w:date="2025-04-30T16:31:00Z">
              <w:rPr/>
            </w:rPrChange>
          </w:rPr>
          <w:delInstrText>HYPERLINK \l "_Toc196824607"</w:delInstrText>
        </w:r>
        <w:r w:rsidRPr="005D024A" w:rsidDel="005D024A">
          <w:rPr>
            <w:spacing w:val="320"/>
            <w:rPrChange w:id="115" w:author="Windows 用户" w:date="2025-04-30T16:31:00Z">
              <w:rPr/>
            </w:rPrChange>
          </w:rPr>
          <w:fldChar w:fldCharType="separate"/>
        </w:r>
        <w:r w:rsidR="003E4DC7" w:rsidRPr="005D024A" w:rsidDel="005D024A">
          <w:rPr>
            <w:rStyle w:val="affff6"/>
            <w:spacing w:val="320"/>
            <w:rPrChange w:id="116" w:author="Windows 用户" w:date="2025-04-30T16:31:00Z">
              <w:rPr>
                <w:rStyle w:val="affff6"/>
              </w:rPr>
            </w:rPrChange>
          </w:rPr>
          <w:delText xml:space="preserve">5 </w:delText>
        </w:r>
        <w:r w:rsidR="003E4DC7" w:rsidRPr="005D024A" w:rsidDel="005D024A">
          <w:rPr>
            <w:rStyle w:val="affff6"/>
            <w:rFonts w:hint="eastAsia"/>
            <w:spacing w:val="320"/>
            <w:rPrChange w:id="117" w:author="Windows 用户" w:date="2025-04-30T16:31:00Z">
              <w:rPr>
                <w:rStyle w:val="affff6"/>
                <w:rFonts w:hint="eastAsia"/>
              </w:rPr>
            </w:rPrChange>
          </w:rPr>
          <w:delText xml:space="preserve"> 检测方法</w:delText>
        </w:r>
        <w:r w:rsidR="003E4DC7" w:rsidRPr="005D024A" w:rsidDel="005D024A">
          <w:rPr>
            <w:spacing w:val="320"/>
            <w:rPrChange w:id="118" w:author="Windows 用户" w:date="2025-04-30T16:31:00Z">
              <w:rPr/>
            </w:rPrChange>
          </w:rPr>
          <w:tab/>
        </w:r>
        <w:r w:rsidRPr="005D024A" w:rsidDel="005D024A">
          <w:rPr>
            <w:spacing w:val="320"/>
            <w:rPrChange w:id="119" w:author="Windows 用户" w:date="2025-04-30T16:31:00Z">
              <w:rPr/>
            </w:rPrChange>
          </w:rPr>
          <w:fldChar w:fldCharType="begin"/>
        </w:r>
        <w:r w:rsidR="003E4DC7" w:rsidRPr="005D024A" w:rsidDel="005D024A">
          <w:rPr>
            <w:spacing w:val="320"/>
            <w:rPrChange w:id="120" w:author="Windows 用户" w:date="2025-04-30T16:31:00Z">
              <w:rPr/>
            </w:rPrChange>
          </w:rPr>
          <w:delInstrText xml:space="preserve"> PAGEREF _Toc196824607 \h </w:delInstrText>
        </w:r>
        <w:r w:rsidRPr="005D024A" w:rsidDel="005D024A">
          <w:rPr>
            <w:spacing w:val="320"/>
            <w:rPrChange w:id="121" w:author="Windows 用户" w:date="2025-04-30T16:31:00Z">
              <w:rPr/>
            </w:rPrChange>
          </w:rPr>
        </w:r>
        <w:r w:rsidRPr="005D024A" w:rsidDel="005D024A">
          <w:rPr>
            <w:spacing w:val="320"/>
            <w:rPrChange w:id="122" w:author="Windows 用户" w:date="2025-04-30T16:31:00Z">
              <w:rPr/>
            </w:rPrChange>
          </w:rPr>
          <w:fldChar w:fldCharType="separate"/>
        </w:r>
        <w:r w:rsidR="003E4DC7" w:rsidRPr="005D024A" w:rsidDel="005D024A">
          <w:rPr>
            <w:spacing w:val="320"/>
            <w:rPrChange w:id="123" w:author="Windows 用户" w:date="2025-04-30T16:31:00Z">
              <w:rPr/>
            </w:rPrChange>
          </w:rPr>
          <w:delText>3</w:delText>
        </w:r>
        <w:r w:rsidRPr="005D024A" w:rsidDel="005D024A">
          <w:rPr>
            <w:spacing w:val="320"/>
            <w:rPrChange w:id="124" w:author="Windows 用户" w:date="2025-04-30T16:31:00Z">
              <w:rPr/>
            </w:rPrChange>
          </w:rPr>
          <w:fldChar w:fldCharType="end"/>
        </w:r>
        <w:r w:rsidRPr="005D024A" w:rsidDel="005D024A">
          <w:rPr>
            <w:spacing w:val="320"/>
            <w:rPrChange w:id="125" w:author="Windows 用户" w:date="2025-04-30T16:31:00Z">
              <w:rPr/>
            </w:rPrChange>
          </w:rPr>
          <w:fldChar w:fldCharType="end"/>
        </w:r>
      </w:del>
    </w:p>
    <w:p w:rsidR="00A0252D" w:rsidRPr="005D024A" w:rsidDel="005D024A" w:rsidRDefault="0071397B" w:rsidP="002637BE">
      <w:pPr>
        <w:pStyle w:val="10"/>
        <w:spacing w:before="60" w:after="60"/>
        <w:rPr>
          <w:del w:id="126" w:author="Windows 用户" w:date="2025-04-30T16:31:00Z"/>
          <w:rFonts w:asciiTheme="minorHAnsi" w:eastAsiaTheme="minorEastAsia" w:hAnsiTheme="minorHAnsi" w:cstheme="minorBidi"/>
          <w:spacing w:val="320"/>
          <w:szCs w:val="22"/>
          <w:rPrChange w:id="127" w:author="Windows 用户" w:date="2025-04-30T16:31:00Z">
            <w:rPr>
              <w:del w:id="128" w:author="Windows 用户" w:date="2025-04-30T16:31:00Z"/>
              <w:rFonts w:asciiTheme="minorHAnsi" w:eastAsiaTheme="minorEastAsia" w:hAnsiTheme="minorHAnsi" w:cstheme="minorBidi"/>
              <w:szCs w:val="22"/>
            </w:rPr>
          </w:rPrChange>
        </w:rPr>
      </w:pPr>
      <w:del w:id="129" w:author="Windows 用户" w:date="2025-04-30T16:31:00Z">
        <w:r w:rsidRPr="005D024A" w:rsidDel="005D024A">
          <w:rPr>
            <w:spacing w:val="320"/>
            <w:rPrChange w:id="130" w:author="Windows 用户" w:date="2025-04-30T16:31:00Z">
              <w:rPr/>
            </w:rPrChange>
          </w:rPr>
          <w:fldChar w:fldCharType="begin"/>
        </w:r>
        <w:r w:rsidRPr="005D024A" w:rsidDel="005D024A">
          <w:rPr>
            <w:spacing w:val="320"/>
            <w:rPrChange w:id="131" w:author="Windows 用户" w:date="2025-04-30T16:31:00Z">
              <w:rPr/>
            </w:rPrChange>
          </w:rPr>
          <w:delInstrText>HYPERLINK \l "_Toc196824608"</w:delInstrText>
        </w:r>
        <w:r w:rsidRPr="005D024A" w:rsidDel="005D024A">
          <w:rPr>
            <w:spacing w:val="320"/>
            <w:rPrChange w:id="132" w:author="Windows 用户" w:date="2025-04-30T16:31:00Z">
              <w:rPr/>
            </w:rPrChange>
          </w:rPr>
          <w:fldChar w:fldCharType="separate"/>
        </w:r>
        <w:r w:rsidR="003E4DC7" w:rsidRPr="005D024A" w:rsidDel="005D024A">
          <w:rPr>
            <w:rStyle w:val="affff6"/>
            <w:spacing w:val="320"/>
            <w:rPrChange w:id="133" w:author="Windows 用户" w:date="2025-04-30T16:31:00Z">
              <w:rPr>
                <w:rStyle w:val="affff6"/>
              </w:rPr>
            </w:rPrChange>
          </w:rPr>
          <w:delText xml:space="preserve">6 </w:delText>
        </w:r>
        <w:r w:rsidR="003E4DC7" w:rsidRPr="005D024A" w:rsidDel="005D024A">
          <w:rPr>
            <w:rStyle w:val="affff6"/>
            <w:rFonts w:hint="eastAsia"/>
            <w:spacing w:val="320"/>
            <w:rPrChange w:id="134" w:author="Windows 用户" w:date="2025-04-30T16:31:00Z">
              <w:rPr>
                <w:rStyle w:val="affff6"/>
                <w:rFonts w:hint="eastAsia"/>
              </w:rPr>
            </w:rPrChange>
          </w:rPr>
          <w:delText xml:space="preserve"> 检验规则</w:delText>
        </w:r>
        <w:r w:rsidR="003E4DC7" w:rsidRPr="005D024A" w:rsidDel="005D024A">
          <w:rPr>
            <w:spacing w:val="320"/>
            <w:rPrChange w:id="135" w:author="Windows 用户" w:date="2025-04-30T16:31:00Z">
              <w:rPr/>
            </w:rPrChange>
          </w:rPr>
          <w:tab/>
        </w:r>
        <w:r w:rsidRPr="005D024A" w:rsidDel="005D024A">
          <w:rPr>
            <w:spacing w:val="320"/>
            <w:rPrChange w:id="136" w:author="Windows 用户" w:date="2025-04-30T16:31:00Z">
              <w:rPr/>
            </w:rPrChange>
          </w:rPr>
          <w:fldChar w:fldCharType="begin"/>
        </w:r>
        <w:r w:rsidR="003E4DC7" w:rsidRPr="005D024A" w:rsidDel="005D024A">
          <w:rPr>
            <w:spacing w:val="320"/>
            <w:rPrChange w:id="137" w:author="Windows 用户" w:date="2025-04-30T16:31:00Z">
              <w:rPr/>
            </w:rPrChange>
          </w:rPr>
          <w:delInstrText xml:space="preserve"> PAGEREF _Toc196824608 \h </w:delInstrText>
        </w:r>
        <w:r w:rsidRPr="005D024A" w:rsidDel="005D024A">
          <w:rPr>
            <w:spacing w:val="320"/>
            <w:rPrChange w:id="138" w:author="Windows 用户" w:date="2025-04-30T16:31:00Z">
              <w:rPr/>
            </w:rPrChange>
          </w:rPr>
        </w:r>
        <w:r w:rsidRPr="005D024A" w:rsidDel="005D024A">
          <w:rPr>
            <w:spacing w:val="320"/>
            <w:rPrChange w:id="139" w:author="Windows 用户" w:date="2025-04-30T16:31:00Z">
              <w:rPr/>
            </w:rPrChange>
          </w:rPr>
          <w:fldChar w:fldCharType="separate"/>
        </w:r>
        <w:r w:rsidR="003E4DC7" w:rsidRPr="005D024A" w:rsidDel="005D024A">
          <w:rPr>
            <w:spacing w:val="320"/>
            <w:rPrChange w:id="140" w:author="Windows 用户" w:date="2025-04-30T16:31:00Z">
              <w:rPr/>
            </w:rPrChange>
          </w:rPr>
          <w:delText>4</w:delText>
        </w:r>
        <w:r w:rsidRPr="005D024A" w:rsidDel="005D024A">
          <w:rPr>
            <w:spacing w:val="320"/>
            <w:rPrChange w:id="141" w:author="Windows 用户" w:date="2025-04-30T16:31:00Z">
              <w:rPr/>
            </w:rPrChange>
          </w:rPr>
          <w:fldChar w:fldCharType="end"/>
        </w:r>
        <w:r w:rsidRPr="005D024A" w:rsidDel="005D024A">
          <w:rPr>
            <w:spacing w:val="320"/>
            <w:rPrChange w:id="142" w:author="Windows 用户" w:date="2025-04-30T16:31:00Z">
              <w:rPr/>
            </w:rPrChange>
          </w:rPr>
          <w:fldChar w:fldCharType="end"/>
        </w:r>
      </w:del>
    </w:p>
    <w:p w:rsidR="00A0252D" w:rsidRPr="005D024A" w:rsidDel="005D024A" w:rsidRDefault="0071397B" w:rsidP="002637BE">
      <w:pPr>
        <w:pStyle w:val="10"/>
        <w:spacing w:before="60" w:after="60"/>
        <w:rPr>
          <w:del w:id="143" w:author="Windows 用户" w:date="2025-04-30T16:31:00Z"/>
          <w:rFonts w:asciiTheme="minorHAnsi" w:eastAsiaTheme="minorEastAsia" w:hAnsiTheme="minorHAnsi" w:cstheme="minorBidi"/>
          <w:spacing w:val="320"/>
          <w:szCs w:val="22"/>
          <w:rPrChange w:id="144" w:author="Windows 用户" w:date="2025-04-30T16:31:00Z">
            <w:rPr>
              <w:del w:id="145" w:author="Windows 用户" w:date="2025-04-30T16:31:00Z"/>
              <w:rFonts w:asciiTheme="minorHAnsi" w:eastAsiaTheme="minorEastAsia" w:hAnsiTheme="minorHAnsi" w:cstheme="minorBidi"/>
              <w:szCs w:val="22"/>
            </w:rPr>
          </w:rPrChange>
        </w:rPr>
      </w:pPr>
      <w:del w:id="146" w:author="Windows 用户" w:date="2025-04-30T16:31:00Z">
        <w:r w:rsidRPr="005D024A" w:rsidDel="005D024A">
          <w:rPr>
            <w:spacing w:val="320"/>
            <w:rPrChange w:id="147" w:author="Windows 用户" w:date="2025-04-30T16:31:00Z">
              <w:rPr/>
            </w:rPrChange>
          </w:rPr>
          <w:fldChar w:fldCharType="begin"/>
        </w:r>
        <w:r w:rsidRPr="005D024A" w:rsidDel="005D024A">
          <w:rPr>
            <w:spacing w:val="320"/>
            <w:rPrChange w:id="148" w:author="Windows 用户" w:date="2025-04-30T16:31:00Z">
              <w:rPr/>
            </w:rPrChange>
          </w:rPr>
          <w:delInstrText>HYPERLINK \l "_Toc196824609"</w:delInstrText>
        </w:r>
        <w:r w:rsidRPr="005D024A" w:rsidDel="005D024A">
          <w:rPr>
            <w:spacing w:val="320"/>
            <w:rPrChange w:id="149" w:author="Windows 用户" w:date="2025-04-30T16:31:00Z">
              <w:rPr/>
            </w:rPrChange>
          </w:rPr>
          <w:fldChar w:fldCharType="separate"/>
        </w:r>
        <w:r w:rsidR="003E4DC7" w:rsidRPr="005D024A" w:rsidDel="005D024A">
          <w:rPr>
            <w:rStyle w:val="affff6"/>
            <w:spacing w:val="320"/>
            <w:rPrChange w:id="150" w:author="Windows 用户" w:date="2025-04-30T16:31:00Z">
              <w:rPr>
                <w:rStyle w:val="affff6"/>
              </w:rPr>
            </w:rPrChange>
          </w:rPr>
          <w:delText xml:space="preserve">7 </w:delText>
        </w:r>
        <w:r w:rsidR="003E4DC7" w:rsidRPr="005D024A" w:rsidDel="005D024A">
          <w:rPr>
            <w:rStyle w:val="affff6"/>
            <w:rFonts w:hint="eastAsia"/>
            <w:spacing w:val="320"/>
            <w:rPrChange w:id="151" w:author="Windows 用户" w:date="2025-04-30T16:31:00Z">
              <w:rPr>
                <w:rStyle w:val="affff6"/>
                <w:rFonts w:hint="eastAsia"/>
              </w:rPr>
            </w:rPrChange>
          </w:rPr>
          <w:delText xml:space="preserve"> 包装、标志、溯源、运输和贮藏</w:delText>
        </w:r>
        <w:r w:rsidR="003E4DC7" w:rsidRPr="005D024A" w:rsidDel="005D024A">
          <w:rPr>
            <w:spacing w:val="320"/>
            <w:rPrChange w:id="152" w:author="Windows 用户" w:date="2025-04-30T16:31:00Z">
              <w:rPr/>
            </w:rPrChange>
          </w:rPr>
          <w:tab/>
        </w:r>
        <w:r w:rsidRPr="005D024A" w:rsidDel="005D024A">
          <w:rPr>
            <w:spacing w:val="320"/>
            <w:rPrChange w:id="153" w:author="Windows 用户" w:date="2025-04-30T16:31:00Z">
              <w:rPr/>
            </w:rPrChange>
          </w:rPr>
          <w:fldChar w:fldCharType="begin"/>
        </w:r>
        <w:r w:rsidR="003E4DC7" w:rsidRPr="005D024A" w:rsidDel="005D024A">
          <w:rPr>
            <w:spacing w:val="320"/>
            <w:rPrChange w:id="154" w:author="Windows 用户" w:date="2025-04-30T16:31:00Z">
              <w:rPr/>
            </w:rPrChange>
          </w:rPr>
          <w:delInstrText xml:space="preserve"> PAGEREF _Toc196824609 \h </w:delInstrText>
        </w:r>
        <w:r w:rsidRPr="005D024A" w:rsidDel="005D024A">
          <w:rPr>
            <w:spacing w:val="320"/>
            <w:rPrChange w:id="155" w:author="Windows 用户" w:date="2025-04-30T16:31:00Z">
              <w:rPr/>
            </w:rPrChange>
          </w:rPr>
        </w:r>
        <w:r w:rsidRPr="005D024A" w:rsidDel="005D024A">
          <w:rPr>
            <w:spacing w:val="320"/>
            <w:rPrChange w:id="156" w:author="Windows 用户" w:date="2025-04-30T16:31:00Z">
              <w:rPr/>
            </w:rPrChange>
          </w:rPr>
          <w:fldChar w:fldCharType="separate"/>
        </w:r>
        <w:r w:rsidR="003E4DC7" w:rsidRPr="005D024A" w:rsidDel="005D024A">
          <w:rPr>
            <w:spacing w:val="320"/>
            <w:rPrChange w:id="157" w:author="Windows 用户" w:date="2025-04-30T16:31:00Z">
              <w:rPr/>
            </w:rPrChange>
          </w:rPr>
          <w:delText>4</w:delText>
        </w:r>
        <w:r w:rsidRPr="005D024A" w:rsidDel="005D024A">
          <w:rPr>
            <w:spacing w:val="320"/>
            <w:rPrChange w:id="158" w:author="Windows 用户" w:date="2025-04-30T16:31:00Z">
              <w:rPr/>
            </w:rPrChange>
          </w:rPr>
          <w:fldChar w:fldCharType="end"/>
        </w:r>
        <w:r w:rsidRPr="005D024A" w:rsidDel="005D024A">
          <w:rPr>
            <w:spacing w:val="320"/>
            <w:rPrChange w:id="159" w:author="Windows 用户" w:date="2025-04-30T16:31:00Z">
              <w:rPr/>
            </w:rPrChange>
          </w:rPr>
          <w:fldChar w:fldCharType="end"/>
        </w:r>
      </w:del>
    </w:p>
    <w:p w:rsidR="00A0252D" w:rsidRPr="005D024A" w:rsidDel="005D024A" w:rsidRDefault="0071397B" w:rsidP="002637BE">
      <w:pPr>
        <w:pStyle w:val="10"/>
        <w:spacing w:before="60" w:after="60"/>
        <w:rPr>
          <w:del w:id="160" w:author="Windows 用户" w:date="2025-04-30T16:31:00Z"/>
          <w:rFonts w:asciiTheme="minorHAnsi" w:eastAsiaTheme="minorEastAsia" w:hAnsiTheme="minorHAnsi" w:cstheme="minorBidi"/>
          <w:spacing w:val="320"/>
          <w:szCs w:val="22"/>
          <w:rPrChange w:id="161" w:author="Windows 用户" w:date="2025-04-30T16:31:00Z">
            <w:rPr>
              <w:del w:id="162" w:author="Windows 用户" w:date="2025-04-30T16:31:00Z"/>
              <w:rFonts w:asciiTheme="minorHAnsi" w:eastAsiaTheme="minorEastAsia" w:hAnsiTheme="minorHAnsi" w:cstheme="minorBidi"/>
              <w:szCs w:val="22"/>
            </w:rPr>
          </w:rPrChange>
        </w:rPr>
      </w:pPr>
      <w:del w:id="163" w:author="Windows 用户" w:date="2025-04-30T16:31:00Z">
        <w:r w:rsidRPr="005D024A" w:rsidDel="005D024A">
          <w:rPr>
            <w:spacing w:val="320"/>
            <w:rPrChange w:id="164" w:author="Windows 用户" w:date="2025-04-30T16:31:00Z">
              <w:rPr/>
            </w:rPrChange>
          </w:rPr>
          <w:fldChar w:fldCharType="begin"/>
        </w:r>
        <w:r w:rsidRPr="005D024A" w:rsidDel="005D024A">
          <w:rPr>
            <w:spacing w:val="320"/>
            <w:rPrChange w:id="165" w:author="Windows 用户" w:date="2025-04-30T16:31:00Z">
              <w:rPr/>
            </w:rPrChange>
          </w:rPr>
          <w:delInstrText>HYPERLINK \l "_Toc196824610"</w:delInstrText>
        </w:r>
        <w:r w:rsidRPr="005D024A" w:rsidDel="005D024A">
          <w:rPr>
            <w:spacing w:val="320"/>
            <w:rPrChange w:id="166" w:author="Windows 用户" w:date="2025-04-30T16:31:00Z">
              <w:rPr/>
            </w:rPrChange>
          </w:rPr>
          <w:fldChar w:fldCharType="separate"/>
        </w:r>
        <w:r w:rsidR="003E4DC7" w:rsidRPr="005D024A" w:rsidDel="005D024A">
          <w:rPr>
            <w:rStyle w:val="affff6"/>
            <w:rFonts w:hint="eastAsia"/>
            <w:spacing w:val="320"/>
            <w:rPrChange w:id="167" w:author="Windows 用户" w:date="2025-04-30T16:31:00Z">
              <w:rPr>
                <w:rStyle w:val="affff6"/>
                <w:rFonts w:hint="eastAsia"/>
              </w:rPr>
            </w:rPrChange>
          </w:rPr>
          <w:delText>参考文献</w:delText>
        </w:r>
        <w:r w:rsidR="003E4DC7" w:rsidRPr="005D024A" w:rsidDel="005D024A">
          <w:rPr>
            <w:spacing w:val="320"/>
            <w:rPrChange w:id="168" w:author="Windows 用户" w:date="2025-04-30T16:31:00Z">
              <w:rPr/>
            </w:rPrChange>
          </w:rPr>
          <w:tab/>
        </w:r>
        <w:r w:rsidRPr="005D024A" w:rsidDel="005D024A">
          <w:rPr>
            <w:spacing w:val="320"/>
            <w:rPrChange w:id="169" w:author="Windows 用户" w:date="2025-04-30T16:31:00Z">
              <w:rPr/>
            </w:rPrChange>
          </w:rPr>
          <w:fldChar w:fldCharType="begin"/>
        </w:r>
        <w:r w:rsidR="003E4DC7" w:rsidRPr="005D024A" w:rsidDel="005D024A">
          <w:rPr>
            <w:spacing w:val="320"/>
            <w:rPrChange w:id="170" w:author="Windows 用户" w:date="2025-04-30T16:31:00Z">
              <w:rPr/>
            </w:rPrChange>
          </w:rPr>
          <w:delInstrText xml:space="preserve"> PAGEREF _Toc196824610 \h </w:delInstrText>
        </w:r>
        <w:r w:rsidRPr="005D024A" w:rsidDel="005D024A">
          <w:rPr>
            <w:spacing w:val="320"/>
            <w:rPrChange w:id="171" w:author="Windows 用户" w:date="2025-04-30T16:31:00Z">
              <w:rPr/>
            </w:rPrChange>
          </w:rPr>
        </w:r>
        <w:r w:rsidRPr="005D024A" w:rsidDel="005D024A">
          <w:rPr>
            <w:spacing w:val="320"/>
            <w:rPrChange w:id="172" w:author="Windows 用户" w:date="2025-04-30T16:31:00Z">
              <w:rPr/>
            </w:rPrChange>
          </w:rPr>
          <w:fldChar w:fldCharType="separate"/>
        </w:r>
        <w:r w:rsidR="003E4DC7" w:rsidRPr="005D024A" w:rsidDel="005D024A">
          <w:rPr>
            <w:spacing w:val="320"/>
            <w:rPrChange w:id="173" w:author="Windows 用户" w:date="2025-04-30T16:31:00Z">
              <w:rPr/>
            </w:rPrChange>
          </w:rPr>
          <w:delText>6</w:delText>
        </w:r>
        <w:r w:rsidRPr="005D024A" w:rsidDel="005D024A">
          <w:rPr>
            <w:spacing w:val="320"/>
            <w:rPrChange w:id="174" w:author="Windows 用户" w:date="2025-04-30T16:31:00Z">
              <w:rPr/>
            </w:rPrChange>
          </w:rPr>
          <w:fldChar w:fldCharType="end"/>
        </w:r>
        <w:r w:rsidRPr="005D024A" w:rsidDel="005D024A">
          <w:rPr>
            <w:spacing w:val="320"/>
            <w:rPrChange w:id="175" w:author="Windows 用户" w:date="2025-04-30T16:31:00Z">
              <w:rPr/>
            </w:rPrChange>
          </w:rPr>
          <w:fldChar w:fldCharType="end"/>
        </w:r>
      </w:del>
    </w:p>
    <w:p w:rsidR="00A0252D" w:rsidRPr="005D024A" w:rsidDel="005D024A" w:rsidRDefault="0071397B">
      <w:pPr>
        <w:pStyle w:val="affffff4"/>
        <w:spacing w:after="360"/>
        <w:rPr>
          <w:del w:id="176" w:author="Windows 用户" w:date="2025-04-30T16:31:00Z"/>
          <w:spacing w:val="320"/>
          <w:rPrChange w:id="177" w:author="Windows 用户" w:date="2025-04-30T16:31:00Z">
            <w:rPr>
              <w:del w:id="178" w:author="Windows 用户" w:date="2025-04-30T16:31:00Z"/>
            </w:rPr>
          </w:rPrChange>
        </w:rPr>
        <w:sectPr w:rsidR="00A0252D" w:rsidRPr="005D024A" w:rsidDel="005D024A">
          <w:headerReference w:type="even" r:id="rId16"/>
          <w:headerReference w:type="default" r:id="rId17"/>
          <w:footerReference w:type="even" r:id="rId18"/>
          <w:footerReference w:type="default" r:id="rId19"/>
          <w:pgSz w:w="11906" w:h="16838"/>
          <w:pgMar w:top="1928" w:right="1134" w:bottom="1134" w:left="1134" w:header="1418" w:footer="1134" w:gutter="284"/>
          <w:pgNumType w:fmt="upperRoman" w:start="1"/>
          <w:cols w:space="425"/>
          <w:formProt w:val="0"/>
          <w:docGrid w:linePitch="312"/>
        </w:sectPr>
      </w:pPr>
      <w:del w:id="188" w:author="Windows 用户" w:date="2025-04-30T16:31:00Z">
        <w:r w:rsidRPr="005D024A" w:rsidDel="005D024A">
          <w:rPr>
            <w:spacing w:val="320"/>
            <w:rPrChange w:id="189" w:author="Windows 用户" w:date="2025-04-30T16:31:00Z">
              <w:rPr/>
            </w:rPrChange>
          </w:rPr>
          <w:fldChar w:fldCharType="end"/>
        </w:r>
      </w:del>
    </w:p>
    <w:p w:rsidR="005D024A" w:rsidRDefault="005D024A" w:rsidP="005D024A">
      <w:pPr>
        <w:pStyle w:val="affffff4"/>
        <w:spacing w:after="360"/>
        <w:rPr>
          <w:ins w:id="190" w:author="Windows 用户" w:date="2025-04-30T16:31:00Z"/>
          <w:rFonts w:hint="eastAsia"/>
        </w:rPr>
        <w:pPrChange w:id="191" w:author="Windows 用户" w:date="2025-04-30T16:31:00Z">
          <w:pPr>
            <w:pStyle w:val="a7"/>
            <w:spacing w:after="360"/>
          </w:pPr>
        </w:pPrChange>
      </w:pPr>
      <w:bookmarkStart w:id="192" w:name="_Toc196824602"/>
      <w:bookmarkStart w:id="193" w:name="BookMark1"/>
      <w:ins w:id="194" w:author="Windows 用户" w:date="2025-04-30T16:31:00Z">
        <w:r w:rsidRPr="005D024A">
          <w:rPr>
            <w:rFonts w:hint="eastAsia"/>
            <w:spacing w:val="320"/>
            <w:rPrChange w:id="195" w:author="Windows 用户" w:date="2025-04-30T16:31:00Z">
              <w:rPr>
                <w:rFonts w:hint="eastAsia"/>
              </w:rPr>
            </w:rPrChange>
          </w:rPr>
          <w:t>目</w:t>
        </w:r>
        <w:r>
          <w:rPr>
            <w:rFonts w:hint="eastAsia"/>
          </w:rPr>
          <w:t>次</w:t>
        </w:r>
      </w:ins>
    </w:p>
    <w:p w:rsidR="005D024A" w:rsidRPr="005D024A" w:rsidRDefault="005D024A" w:rsidP="005D024A">
      <w:pPr>
        <w:pStyle w:val="10"/>
        <w:spacing w:before="60" w:after="60"/>
        <w:rPr>
          <w:ins w:id="196" w:author="Windows 用户" w:date="2025-04-30T16:31:00Z"/>
          <w:rFonts w:asciiTheme="minorHAnsi" w:eastAsiaTheme="minorEastAsia" w:hAnsiTheme="minorHAnsi" w:cstheme="minorBidi"/>
          <w:noProof/>
          <w:szCs w:val="22"/>
          <w:rPrChange w:id="197" w:author="Windows 用户" w:date="2025-04-30T16:31:00Z">
            <w:rPr>
              <w:ins w:id="198" w:author="Windows 用户" w:date="2025-04-30T16:31:00Z"/>
              <w:rFonts w:asciiTheme="minorHAnsi" w:eastAsiaTheme="minorEastAsia" w:hAnsiTheme="minorHAnsi" w:cstheme="minorBidi"/>
              <w:noProof/>
              <w:szCs w:val="22"/>
            </w:rPr>
          </w:rPrChange>
        </w:rPr>
        <w:pPrChange w:id="199" w:author="Windows 用户" w:date="2025-04-30T16:31:00Z">
          <w:pPr>
            <w:pStyle w:val="10"/>
            <w:spacing w:before="60" w:after="60"/>
          </w:pPr>
        </w:pPrChange>
      </w:pPr>
      <w:ins w:id="200" w:author="Windows 用户" w:date="2025-04-30T16:31:00Z">
        <w:r w:rsidRPr="005D024A">
          <w:rPr>
            <w:rPrChange w:id="201" w:author="Windows 用户" w:date="2025-04-30T16:31:00Z">
              <w:rPr/>
            </w:rPrChange>
          </w:rPr>
          <w:fldChar w:fldCharType="begin"/>
        </w:r>
        <w:r w:rsidRPr="005D024A">
          <w:rPr>
            <w:rPrChange w:id="202" w:author="Windows 用户" w:date="2025-04-30T16:31:00Z">
              <w:rPr/>
            </w:rPrChange>
          </w:rPr>
          <w:instrText xml:space="preserve"> </w:instrText>
        </w:r>
        <w:r w:rsidRPr="005D024A">
          <w:rPr>
            <w:rFonts w:hint="eastAsia"/>
            <w:rPrChange w:id="203" w:author="Windows 用户" w:date="2025-04-30T16:31:00Z">
              <w:rPr>
                <w:rFonts w:hint="eastAsia"/>
              </w:rPr>
            </w:rPrChange>
          </w:rPr>
          <w:instrText>TOC \o "1-1" \h</w:instrText>
        </w:r>
        <w:r w:rsidRPr="005D024A">
          <w:rPr>
            <w:rPrChange w:id="204" w:author="Windows 用户" w:date="2025-04-30T16:31:00Z">
              <w:rPr/>
            </w:rPrChange>
          </w:rPr>
          <w:instrText xml:space="preserve"> </w:instrText>
        </w:r>
      </w:ins>
      <w:r w:rsidRPr="005D024A">
        <w:rPr>
          <w:rPrChange w:id="205" w:author="Windows 用户" w:date="2025-04-30T16:31:00Z">
            <w:rPr/>
          </w:rPrChange>
        </w:rPr>
        <w:fldChar w:fldCharType="separate"/>
      </w:r>
      <w:ins w:id="206" w:author="Windows 用户" w:date="2025-04-30T16:31:00Z">
        <w:r w:rsidRPr="005D024A">
          <w:rPr>
            <w:rStyle w:val="affff6"/>
            <w:noProof/>
            <w:rPrChange w:id="207" w:author="Windows 用户" w:date="2025-04-30T16:31:00Z">
              <w:rPr>
                <w:rStyle w:val="affff6"/>
                <w:noProof/>
              </w:rPr>
            </w:rPrChange>
          </w:rPr>
          <w:fldChar w:fldCharType="begin"/>
        </w:r>
        <w:r w:rsidRPr="005D024A">
          <w:rPr>
            <w:rStyle w:val="affff6"/>
            <w:noProof/>
            <w:rPrChange w:id="208" w:author="Windows 用户" w:date="2025-04-30T16:31:00Z">
              <w:rPr>
                <w:rStyle w:val="affff6"/>
                <w:noProof/>
              </w:rPr>
            </w:rPrChange>
          </w:rPr>
          <w:instrText xml:space="preserve"> </w:instrText>
        </w:r>
        <w:r w:rsidRPr="005D024A">
          <w:rPr>
            <w:noProof/>
            <w:rPrChange w:id="209" w:author="Windows 用户" w:date="2025-04-30T16:31:00Z">
              <w:rPr>
                <w:noProof/>
              </w:rPr>
            </w:rPrChange>
          </w:rPr>
          <w:instrText>HYPERLINK \l "_Toc196923100"</w:instrText>
        </w:r>
        <w:r w:rsidRPr="005D024A">
          <w:rPr>
            <w:rStyle w:val="affff6"/>
            <w:noProof/>
            <w:rPrChange w:id="210" w:author="Windows 用户" w:date="2025-04-30T16:31:00Z">
              <w:rPr>
                <w:rStyle w:val="affff6"/>
                <w:noProof/>
              </w:rPr>
            </w:rPrChange>
          </w:rPr>
          <w:instrText xml:space="preserve"> </w:instrText>
        </w:r>
        <w:r w:rsidRPr="005D024A">
          <w:rPr>
            <w:rStyle w:val="affff6"/>
            <w:noProof/>
            <w:rPrChange w:id="211" w:author="Windows 用户" w:date="2025-04-30T16:31:00Z">
              <w:rPr>
                <w:rStyle w:val="affff6"/>
                <w:noProof/>
              </w:rPr>
            </w:rPrChange>
          </w:rPr>
        </w:r>
        <w:r w:rsidRPr="005D024A">
          <w:rPr>
            <w:rStyle w:val="affff6"/>
            <w:noProof/>
            <w:rPrChange w:id="212" w:author="Windows 用户" w:date="2025-04-30T16:31:00Z">
              <w:rPr>
                <w:rStyle w:val="affff6"/>
                <w:noProof/>
              </w:rPr>
            </w:rPrChange>
          </w:rPr>
          <w:fldChar w:fldCharType="separate"/>
        </w:r>
        <w:r w:rsidRPr="005D024A">
          <w:rPr>
            <w:rStyle w:val="affff6"/>
            <w:rFonts w:hint="eastAsia"/>
            <w:noProof/>
            <w:rPrChange w:id="213" w:author="Windows 用户" w:date="2025-04-30T16:31:00Z">
              <w:rPr>
                <w:rStyle w:val="affff6"/>
                <w:rFonts w:hint="eastAsia"/>
                <w:noProof/>
                <w:spacing w:val="320"/>
              </w:rPr>
            </w:rPrChange>
          </w:rPr>
          <w:t>前言</w:t>
        </w:r>
        <w:r w:rsidRPr="005D024A">
          <w:rPr>
            <w:noProof/>
            <w:rPrChange w:id="214" w:author="Windows 用户" w:date="2025-04-30T16:31:00Z">
              <w:rPr>
                <w:noProof/>
              </w:rPr>
            </w:rPrChange>
          </w:rPr>
          <w:tab/>
        </w:r>
        <w:r w:rsidRPr="005D024A">
          <w:rPr>
            <w:noProof/>
            <w:rPrChange w:id="215" w:author="Windows 用户" w:date="2025-04-30T16:31:00Z">
              <w:rPr>
                <w:noProof/>
              </w:rPr>
            </w:rPrChange>
          </w:rPr>
          <w:fldChar w:fldCharType="begin"/>
        </w:r>
        <w:r w:rsidRPr="005D024A">
          <w:rPr>
            <w:noProof/>
            <w:rPrChange w:id="216" w:author="Windows 用户" w:date="2025-04-30T16:31:00Z">
              <w:rPr>
                <w:noProof/>
              </w:rPr>
            </w:rPrChange>
          </w:rPr>
          <w:instrText xml:space="preserve"> PAGEREF _Toc196923100 \h </w:instrText>
        </w:r>
        <w:r w:rsidRPr="005D024A">
          <w:rPr>
            <w:noProof/>
            <w:rPrChange w:id="217" w:author="Windows 用户" w:date="2025-04-30T16:31:00Z">
              <w:rPr>
                <w:noProof/>
              </w:rPr>
            </w:rPrChange>
          </w:rPr>
        </w:r>
      </w:ins>
      <w:r w:rsidRPr="005D024A">
        <w:rPr>
          <w:noProof/>
          <w:rPrChange w:id="218" w:author="Windows 用户" w:date="2025-04-30T16:31:00Z">
            <w:rPr>
              <w:noProof/>
            </w:rPr>
          </w:rPrChange>
        </w:rPr>
        <w:fldChar w:fldCharType="separate"/>
      </w:r>
      <w:ins w:id="219" w:author="Windows 用户" w:date="2025-04-30T16:31:00Z">
        <w:r w:rsidRPr="005D024A">
          <w:rPr>
            <w:noProof/>
            <w:rPrChange w:id="220" w:author="Windows 用户" w:date="2025-04-30T16:31:00Z">
              <w:rPr>
                <w:noProof/>
              </w:rPr>
            </w:rPrChange>
          </w:rPr>
          <w:t>II</w:t>
        </w:r>
        <w:r w:rsidRPr="005D024A">
          <w:rPr>
            <w:noProof/>
            <w:rPrChange w:id="221" w:author="Windows 用户" w:date="2025-04-30T16:31:00Z">
              <w:rPr>
                <w:noProof/>
              </w:rPr>
            </w:rPrChange>
          </w:rPr>
          <w:fldChar w:fldCharType="end"/>
        </w:r>
        <w:r w:rsidRPr="005D024A">
          <w:rPr>
            <w:rStyle w:val="affff6"/>
            <w:noProof/>
            <w:rPrChange w:id="222" w:author="Windows 用户" w:date="2025-04-30T16:31:00Z">
              <w:rPr>
                <w:rStyle w:val="affff6"/>
                <w:noProof/>
              </w:rPr>
            </w:rPrChange>
          </w:rPr>
          <w:fldChar w:fldCharType="end"/>
        </w:r>
      </w:ins>
    </w:p>
    <w:p w:rsidR="005D024A" w:rsidRPr="005D024A" w:rsidRDefault="005D024A" w:rsidP="005D024A">
      <w:pPr>
        <w:pStyle w:val="10"/>
        <w:spacing w:before="60" w:after="60"/>
        <w:rPr>
          <w:ins w:id="223" w:author="Windows 用户" w:date="2025-04-30T16:31:00Z"/>
          <w:rFonts w:asciiTheme="minorHAnsi" w:eastAsiaTheme="minorEastAsia" w:hAnsiTheme="minorHAnsi" w:cstheme="minorBidi"/>
          <w:noProof/>
          <w:szCs w:val="22"/>
          <w:rPrChange w:id="224" w:author="Windows 用户" w:date="2025-04-30T16:31:00Z">
            <w:rPr>
              <w:ins w:id="225" w:author="Windows 用户" w:date="2025-04-30T16:31:00Z"/>
              <w:rFonts w:asciiTheme="minorHAnsi" w:eastAsiaTheme="minorEastAsia" w:hAnsiTheme="minorHAnsi" w:cstheme="minorBidi"/>
              <w:noProof/>
              <w:szCs w:val="22"/>
            </w:rPr>
          </w:rPrChange>
        </w:rPr>
        <w:pPrChange w:id="226" w:author="Windows 用户" w:date="2025-04-30T16:31:00Z">
          <w:pPr>
            <w:pStyle w:val="10"/>
            <w:spacing w:before="60" w:after="60"/>
          </w:pPr>
        </w:pPrChange>
      </w:pPr>
      <w:ins w:id="227" w:author="Windows 用户" w:date="2025-04-30T16:31:00Z">
        <w:r w:rsidRPr="005D024A">
          <w:rPr>
            <w:rStyle w:val="affff6"/>
            <w:noProof/>
            <w:rPrChange w:id="228" w:author="Windows 用户" w:date="2025-04-30T16:31:00Z">
              <w:rPr>
                <w:rStyle w:val="affff6"/>
                <w:noProof/>
              </w:rPr>
            </w:rPrChange>
          </w:rPr>
          <w:fldChar w:fldCharType="begin"/>
        </w:r>
        <w:r w:rsidRPr="005D024A">
          <w:rPr>
            <w:rStyle w:val="affff6"/>
            <w:noProof/>
            <w:rPrChange w:id="229" w:author="Windows 用户" w:date="2025-04-30T16:31:00Z">
              <w:rPr>
                <w:rStyle w:val="affff6"/>
                <w:noProof/>
              </w:rPr>
            </w:rPrChange>
          </w:rPr>
          <w:instrText xml:space="preserve"> </w:instrText>
        </w:r>
        <w:r w:rsidRPr="005D024A">
          <w:rPr>
            <w:noProof/>
            <w:rPrChange w:id="230" w:author="Windows 用户" w:date="2025-04-30T16:31:00Z">
              <w:rPr>
                <w:noProof/>
              </w:rPr>
            </w:rPrChange>
          </w:rPr>
          <w:instrText>HYPERLINK \l "_Toc196923101"</w:instrText>
        </w:r>
        <w:r w:rsidRPr="005D024A">
          <w:rPr>
            <w:rStyle w:val="affff6"/>
            <w:noProof/>
            <w:rPrChange w:id="231" w:author="Windows 用户" w:date="2025-04-30T16:31:00Z">
              <w:rPr>
                <w:rStyle w:val="affff6"/>
                <w:noProof/>
              </w:rPr>
            </w:rPrChange>
          </w:rPr>
          <w:instrText xml:space="preserve"> </w:instrText>
        </w:r>
        <w:r w:rsidRPr="005D024A">
          <w:rPr>
            <w:rStyle w:val="affff6"/>
            <w:noProof/>
            <w:rPrChange w:id="232" w:author="Windows 用户" w:date="2025-04-30T16:31:00Z">
              <w:rPr>
                <w:rStyle w:val="affff6"/>
                <w:noProof/>
              </w:rPr>
            </w:rPrChange>
          </w:rPr>
        </w:r>
        <w:r w:rsidRPr="005D024A">
          <w:rPr>
            <w:rStyle w:val="affff6"/>
            <w:noProof/>
            <w:rPrChange w:id="233" w:author="Windows 用户" w:date="2025-04-30T16:31:00Z">
              <w:rPr>
                <w:rStyle w:val="affff6"/>
                <w:noProof/>
              </w:rPr>
            </w:rPrChange>
          </w:rPr>
          <w:fldChar w:fldCharType="separate"/>
        </w:r>
        <w:r w:rsidRPr="005D024A">
          <w:rPr>
            <w:rStyle w:val="affff6"/>
            <w:noProof/>
            <w:rPrChange w:id="234" w:author="Windows 用户" w:date="2025-04-30T16:31:00Z">
              <w:rPr>
                <w:rStyle w:val="affff6"/>
                <w:noProof/>
              </w:rPr>
            </w:rPrChange>
          </w:rPr>
          <w:t>1</w:t>
        </w:r>
        <w:r>
          <w:rPr>
            <w:rStyle w:val="affff6"/>
            <w:noProof/>
          </w:rPr>
          <w:t xml:space="preserve"> </w:t>
        </w:r>
        <w:r w:rsidRPr="005D024A">
          <w:rPr>
            <w:rStyle w:val="affff6"/>
            <w:rFonts w:hint="eastAsia"/>
            <w:noProof/>
            <w:rPrChange w:id="235" w:author="Windows 用户" w:date="2025-04-30T16:31:00Z">
              <w:rPr>
                <w:rStyle w:val="affff6"/>
                <w:rFonts w:hint="eastAsia"/>
                <w:noProof/>
              </w:rPr>
            </w:rPrChange>
          </w:rPr>
          <w:t xml:space="preserve"> 范围</w:t>
        </w:r>
        <w:r w:rsidRPr="005D024A">
          <w:rPr>
            <w:noProof/>
            <w:rPrChange w:id="236" w:author="Windows 用户" w:date="2025-04-30T16:31:00Z">
              <w:rPr>
                <w:noProof/>
              </w:rPr>
            </w:rPrChange>
          </w:rPr>
          <w:tab/>
        </w:r>
        <w:r w:rsidRPr="005D024A">
          <w:rPr>
            <w:noProof/>
            <w:rPrChange w:id="237" w:author="Windows 用户" w:date="2025-04-30T16:31:00Z">
              <w:rPr>
                <w:noProof/>
              </w:rPr>
            </w:rPrChange>
          </w:rPr>
          <w:fldChar w:fldCharType="begin"/>
        </w:r>
        <w:r w:rsidRPr="005D024A">
          <w:rPr>
            <w:noProof/>
            <w:rPrChange w:id="238" w:author="Windows 用户" w:date="2025-04-30T16:31:00Z">
              <w:rPr>
                <w:noProof/>
              </w:rPr>
            </w:rPrChange>
          </w:rPr>
          <w:instrText xml:space="preserve"> PAGEREF _Toc196923101 \h </w:instrText>
        </w:r>
        <w:r w:rsidRPr="005D024A">
          <w:rPr>
            <w:noProof/>
            <w:rPrChange w:id="239" w:author="Windows 用户" w:date="2025-04-30T16:31:00Z">
              <w:rPr>
                <w:noProof/>
              </w:rPr>
            </w:rPrChange>
          </w:rPr>
        </w:r>
      </w:ins>
      <w:r w:rsidRPr="005D024A">
        <w:rPr>
          <w:noProof/>
          <w:rPrChange w:id="240" w:author="Windows 用户" w:date="2025-04-30T16:31:00Z">
            <w:rPr>
              <w:noProof/>
            </w:rPr>
          </w:rPrChange>
        </w:rPr>
        <w:fldChar w:fldCharType="separate"/>
      </w:r>
      <w:ins w:id="241" w:author="Windows 用户" w:date="2025-04-30T16:31:00Z">
        <w:r w:rsidRPr="005D024A">
          <w:rPr>
            <w:noProof/>
            <w:rPrChange w:id="242" w:author="Windows 用户" w:date="2025-04-30T16:31:00Z">
              <w:rPr>
                <w:noProof/>
              </w:rPr>
            </w:rPrChange>
          </w:rPr>
          <w:t>1</w:t>
        </w:r>
        <w:r w:rsidRPr="005D024A">
          <w:rPr>
            <w:noProof/>
            <w:rPrChange w:id="243" w:author="Windows 用户" w:date="2025-04-30T16:31:00Z">
              <w:rPr>
                <w:noProof/>
              </w:rPr>
            </w:rPrChange>
          </w:rPr>
          <w:fldChar w:fldCharType="end"/>
        </w:r>
        <w:r w:rsidRPr="005D024A">
          <w:rPr>
            <w:rStyle w:val="affff6"/>
            <w:noProof/>
            <w:rPrChange w:id="244" w:author="Windows 用户" w:date="2025-04-30T16:31:00Z">
              <w:rPr>
                <w:rStyle w:val="affff6"/>
                <w:noProof/>
              </w:rPr>
            </w:rPrChange>
          </w:rPr>
          <w:fldChar w:fldCharType="end"/>
        </w:r>
      </w:ins>
    </w:p>
    <w:p w:rsidR="005D024A" w:rsidRPr="005D024A" w:rsidRDefault="005D024A" w:rsidP="005D024A">
      <w:pPr>
        <w:pStyle w:val="10"/>
        <w:spacing w:before="60" w:after="60"/>
        <w:rPr>
          <w:ins w:id="245" w:author="Windows 用户" w:date="2025-04-30T16:31:00Z"/>
          <w:rFonts w:asciiTheme="minorHAnsi" w:eastAsiaTheme="minorEastAsia" w:hAnsiTheme="minorHAnsi" w:cstheme="minorBidi"/>
          <w:noProof/>
          <w:szCs w:val="22"/>
          <w:rPrChange w:id="246" w:author="Windows 用户" w:date="2025-04-30T16:31:00Z">
            <w:rPr>
              <w:ins w:id="247" w:author="Windows 用户" w:date="2025-04-30T16:31:00Z"/>
              <w:rFonts w:asciiTheme="minorHAnsi" w:eastAsiaTheme="minorEastAsia" w:hAnsiTheme="minorHAnsi" w:cstheme="minorBidi"/>
              <w:noProof/>
              <w:szCs w:val="22"/>
            </w:rPr>
          </w:rPrChange>
        </w:rPr>
        <w:pPrChange w:id="248" w:author="Windows 用户" w:date="2025-04-30T16:31:00Z">
          <w:pPr>
            <w:pStyle w:val="10"/>
            <w:spacing w:before="60" w:after="60"/>
          </w:pPr>
        </w:pPrChange>
      </w:pPr>
      <w:ins w:id="249" w:author="Windows 用户" w:date="2025-04-30T16:31:00Z">
        <w:r w:rsidRPr="005D024A">
          <w:rPr>
            <w:rStyle w:val="affff6"/>
            <w:noProof/>
            <w:rPrChange w:id="250" w:author="Windows 用户" w:date="2025-04-30T16:31:00Z">
              <w:rPr>
                <w:rStyle w:val="affff6"/>
                <w:noProof/>
              </w:rPr>
            </w:rPrChange>
          </w:rPr>
          <w:fldChar w:fldCharType="begin"/>
        </w:r>
        <w:r w:rsidRPr="005D024A">
          <w:rPr>
            <w:rStyle w:val="affff6"/>
            <w:noProof/>
            <w:rPrChange w:id="251" w:author="Windows 用户" w:date="2025-04-30T16:31:00Z">
              <w:rPr>
                <w:rStyle w:val="affff6"/>
                <w:noProof/>
              </w:rPr>
            </w:rPrChange>
          </w:rPr>
          <w:instrText xml:space="preserve"> </w:instrText>
        </w:r>
        <w:r w:rsidRPr="005D024A">
          <w:rPr>
            <w:noProof/>
            <w:rPrChange w:id="252" w:author="Windows 用户" w:date="2025-04-30T16:31:00Z">
              <w:rPr>
                <w:noProof/>
              </w:rPr>
            </w:rPrChange>
          </w:rPr>
          <w:instrText>HYPERLINK \l "_Toc196923102"</w:instrText>
        </w:r>
        <w:r w:rsidRPr="005D024A">
          <w:rPr>
            <w:rStyle w:val="affff6"/>
            <w:noProof/>
            <w:rPrChange w:id="253" w:author="Windows 用户" w:date="2025-04-30T16:31:00Z">
              <w:rPr>
                <w:rStyle w:val="affff6"/>
                <w:noProof/>
              </w:rPr>
            </w:rPrChange>
          </w:rPr>
          <w:instrText xml:space="preserve"> </w:instrText>
        </w:r>
        <w:r w:rsidRPr="005D024A">
          <w:rPr>
            <w:rStyle w:val="affff6"/>
            <w:noProof/>
            <w:rPrChange w:id="254" w:author="Windows 用户" w:date="2025-04-30T16:31:00Z">
              <w:rPr>
                <w:rStyle w:val="affff6"/>
                <w:noProof/>
              </w:rPr>
            </w:rPrChange>
          </w:rPr>
        </w:r>
        <w:r w:rsidRPr="005D024A">
          <w:rPr>
            <w:rStyle w:val="affff6"/>
            <w:noProof/>
            <w:rPrChange w:id="255" w:author="Windows 用户" w:date="2025-04-30T16:31:00Z">
              <w:rPr>
                <w:rStyle w:val="affff6"/>
                <w:noProof/>
              </w:rPr>
            </w:rPrChange>
          </w:rPr>
          <w:fldChar w:fldCharType="separate"/>
        </w:r>
        <w:r w:rsidRPr="005D024A">
          <w:rPr>
            <w:rStyle w:val="affff6"/>
            <w:noProof/>
            <w:rPrChange w:id="256" w:author="Windows 用户" w:date="2025-04-30T16:31:00Z">
              <w:rPr>
                <w:rStyle w:val="affff6"/>
                <w:noProof/>
              </w:rPr>
            </w:rPrChange>
          </w:rPr>
          <w:t>2</w:t>
        </w:r>
        <w:r>
          <w:rPr>
            <w:rStyle w:val="affff6"/>
            <w:noProof/>
          </w:rPr>
          <w:t xml:space="preserve"> </w:t>
        </w:r>
        <w:r w:rsidRPr="005D024A">
          <w:rPr>
            <w:rStyle w:val="affff6"/>
            <w:rFonts w:hint="eastAsia"/>
            <w:noProof/>
            <w:rPrChange w:id="257" w:author="Windows 用户" w:date="2025-04-30T16:31:00Z">
              <w:rPr>
                <w:rStyle w:val="affff6"/>
                <w:rFonts w:hint="eastAsia"/>
                <w:noProof/>
              </w:rPr>
            </w:rPrChange>
          </w:rPr>
          <w:t xml:space="preserve"> 规范性引用文件</w:t>
        </w:r>
        <w:r w:rsidRPr="005D024A">
          <w:rPr>
            <w:noProof/>
            <w:rPrChange w:id="258" w:author="Windows 用户" w:date="2025-04-30T16:31:00Z">
              <w:rPr>
                <w:noProof/>
              </w:rPr>
            </w:rPrChange>
          </w:rPr>
          <w:tab/>
        </w:r>
        <w:r w:rsidRPr="005D024A">
          <w:rPr>
            <w:noProof/>
            <w:rPrChange w:id="259" w:author="Windows 用户" w:date="2025-04-30T16:31:00Z">
              <w:rPr>
                <w:noProof/>
              </w:rPr>
            </w:rPrChange>
          </w:rPr>
          <w:fldChar w:fldCharType="begin"/>
        </w:r>
        <w:r w:rsidRPr="005D024A">
          <w:rPr>
            <w:noProof/>
            <w:rPrChange w:id="260" w:author="Windows 用户" w:date="2025-04-30T16:31:00Z">
              <w:rPr>
                <w:noProof/>
              </w:rPr>
            </w:rPrChange>
          </w:rPr>
          <w:instrText xml:space="preserve"> PAGEREF _Toc196923102 \h </w:instrText>
        </w:r>
        <w:r w:rsidRPr="005D024A">
          <w:rPr>
            <w:noProof/>
            <w:rPrChange w:id="261" w:author="Windows 用户" w:date="2025-04-30T16:31:00Z">
              <w:rPr>
                <w:noProof/>
              </w:rPr>
            </w:rPrChange>
          </w:rPr>
        </w:r>
      </w:ins>
      <w:r w:rsidRPr="005D024A">
        <w:rPr>
          <w:noProof/>
          <w:rPrChange w:id="262" w:author="Windows 用户" w:date="2025-04-30T16:31:00Z">
            <w:rPr>
              <w:noProof/>
            </w:rPr>
          </w:rPrChange>
        </w:rPr>
        <w:fldChar w:fldCharType="separate"/>
      </w:r>
      <w:ins w:id="263" w:author="Windows 用户" w:date="2025-04-30T16:31:00Z">
        <w:r w:rsidRPr="005D024A">
          <w:rPr>
            <w:noProof/>
            <w:rPrChange w:id="264" w:author="Windows 用户" w:date="2025-04-30T16:31:00Z">
              <w:rPr>
                <w:noProof/>
              </w:rPr>
            </w:rPrChange>
          </w:rPr>
          <w:t>1</w:t>
        </w:r>
        <w:r w:rsidRPr="005D024A">
          <w:rPr>
            <w:noProof/>
            <w:rPrChange w:id="265" w:author="Windows 用户" w:date="2025-04-30T16:31:00Z">
              <w:rPr>
                <w:noProof/>
              </w:rPr>
            </w:rPrChange>
          </w:rPr>
          <w:fldChar w:fldCharType="end"/>
        </w:r>
        <w:r w:rsidRPr="005D024A">
          <w:rPr>
            <w:rStyle w:val="affff6"/>
            <w:noProof/>
            <w:rPrChange w:id="266" w:author="Windows 用户" w:date="2025-04-30T16:31:00Z">
              <w:rPr>
                <w:rStyle w:val="affff6"/>
                <w:noProof/>
              </w:rPr>
            </w:rPrChange>
          </w:rPr>
          <w:fldChar w:fldCharType="end"/>
        </w:r>
      </w:ins>
    </w:p>
    <w:p w:rsidR="005D024A" w:rsidRPr="005D024A" w:rsidRDefault="005D024A" w:rsidP="005D024A">
      <w:pPr>
        <w:pStyle w:val="10"/>
        <w:spacing w:before="60" w:after="60"/>
        <w:rPr>
          <w:ins w:id="267" w:author="Windows 用户" w:date="2025-04-30T16:31:00Z"/>
          <w:rFonts w:asciiTheme="minorHAnsi" w:eastAsiaTheme="minorEastAsia" w:hAnsiTheme="minorHAnsi" w:cstheme="minorBidi"/>
          <w:noProof/>
          <w:szCs w:val="22"/>
          <w:rPrChange w:id="268" w:author="Windows 用户" w:date="2025-04-30T16:31:00Z">
            <w:rPr>
              <w:ins w:id="269" w:author="Windows 用户" w:date="2025-04-30T16:31:00Z"/>
              <w:rFonts w:asciiTheme="minorHAnsi" w:eastAsiaTheme="minorEastAsia" w:hAnsiTheme="minorHAnsi" w:cstheme="minorBidi"/>
              <w:noProof/>
              <w:szCs w:val="22"/>
            </w:rPr>
          </w:rPrChange>
        </w:rPr>
        <w:pPrChange w:id="270" w:author="Windows 用户" w:date="2025-04-30T16:31:00Z">
          <w:pPr>
            <w:pStyle w:val="10"/>
            <w:spacing w:before="60" w:after="60"/>
          </w:pPr>
        </w:pPrChange>
      </w:pPr>
      <w:ins w:id="271" w:author="Windows 用户" w:date="2025-04-30T16:31:00Z">
        <w:r w:rsidRPr="005D024A">
          <w:rPr>
            <w:rStyle w:val="affff6"/>
            <w:noProof/>
            <w:rPrChange w:id="272" w:author="Windows 用户" w:date="2025-04-30T16:31:00Z">
              <w:rPr>
                <w:rStyle w:val="affff6"/>
                <w:noProof/>
              </w:rPr>
            </w:rPrChange>
          </w:rPr>
          <w:fldChar w:fldCharType="begin"/>
        </w:r>
        <w:r w:rsidRPr="005D024A">
          <w:rPr>
            <w:rStyle w:val="affff6"/>
            <w:noProof/>
            <w:rPrChange w:id="273" w:author="Windows 用户" w:date="2025-04-30T16:31:00Z">
              <w:rPr>
                <w:rStyle w:val="affff6"/>
                <w:noProof/>
              </w:rPr>
            </w:rPrChange>
          </w:rPr>
          <w:instrText xml:space="preserve"> </w:instrText>
        </w:r>
        <w:r w:rsidRPr="005D024A">
          <w:rPr>
            <w:noProof/>
            <w:rPrChange w:id="274" w:author="Windows 用户" w:date="2025-04-30T16:31:00Z">
              <w:rPr>
                <w:noProof/>
              </w:rPr>
            </w:rPrChange>
          </w:rPr>
          <w:instrText>HYPERLINK \l "_Toc196923105"</w:instrText>
        </w:r>
        <w:r w:rsidRPr="005D024A">
          <w:rPr>
            <w:rStyle w:val="affff6"/>
            <w:noProof/>
            <w:rPrChange w:id="275" w:author="Windows 用户" w:date="2025-04-30T16:31:00Z">
              <w:rPr>
                <w:rStyle w:val="affff6"/>
                <w:noProof/>
              </w:rPr>
            </w:rPrChange>
          </w:rPr>
          <w:instrText xml:space="preserve"> </w:instrText>
        </w:r>
        <w:r w:rsidRPr="005D024A">
          <w:rPr>
            <w:rStyle w:val="affff6"/>
            <w:noProof/>
            <w:rPrChange w:id="276" w:author="Windows 用户" w:date="2025-04-30T16:31:00Z">
              <w:rPr>
                <w:rStyle w:val="affff6"/>
                <w:noProof/>
              </w:rPr>
            </w:rPrChange>
          </w:rPr>
        </w:r>
        <w:r w:rsidRPr="005D024A">
          <w:rPr>
            <w:rStyle w:val="affff6"/>
            <w:noProof/>
            <w:rPrChange w:id="277" w:author="Windows 用户" w:date="2025-04-30T16:31:00Z">
              <w:rPr>
                <w:rStyle w:val="affff6"/>
                <w:noProof/>
              </w:rPr>
            </w:rPrChange>
          </w:rPr>
          <w:fldChar w:fldCharType="separate"/>
        </w:r>
        <w:r w:rsidRPr="005D024A">
          <w:rPr>
            <w:rStyle w:val="affff6"/>
            <w:noProof/>
            <w:rPrChange w:id="278" w:author="Windows 用户" w:date="2025-04-30T16:31:00Z">
              <w:rPr>
                <w:rStyle w:val="affff6"/>
                <w:noProof/>
              </w:rPr>
            </w:rPrChange>
          </w:rPr>
          <w:t>3</w:t>
        </w:r>
        <w:r>
          <w:rPr>
            <w:rStyle w:val="affff6"/>
            <w:noProof/>
          </w:rPr>
          <w:t xml:space="preserve"> </w:t>
        </w:r>
        <w:r w:rsidRPr="005D024A">
          <w:rPr>
            <w:rStyle w:val="affff6"/>
            <w:rFonts w:hint="eastAsia"/>
            <w:noProof/>
            <w:rPrChange w:id="279" w:author="Windows 用户" w:date="2025-04-30T16:31:00Z">
              <w:rPr>
                <w:rStyle w:val="affff6"/>
                <w:rFonts w:hint="eastAsia"/>
                <w:noProof/>
              </w:rPr>
            </w:rPrChange>
          </w:rPr>
          <w:t xml:space="preserve"> 术语和定义</w:t>
        </w:r>
        <w:r w:rsidRPr="005D024A">
          <w:rPr>
            <w:noProof/>
            <w:rPrChange w:id="280" w:author="Windows 用户" w:date="2025-04-30T16:31:00Z">
              <w:rPr>
                <w:noProof/>
              </w:rPr>
            </w:rPrChange>
          </w:rPr>
          <w:tab/>
        </w:r>
        <w:r w:rsidRPr="005D024A">
          <w:rPr>
            <w:noProof/>
            <w:rPrChange w:id="281" w:author="Windows 用户" w:date="2025-04-30T16:31:00Z">
              <w:rPr>
                <w:noProof/>
              </w:rPr>
            </w:rPrChange>
          </w:rPr>
          <w:fldChar w:fldCharType="begin"/>
        </w:r>
        <w:r w:rsidRPr="005D024A">
          <w:rPr>
            <w:noProof/>
            <w:rPrChange w:id="282" w:author="Windows 用户" w:date="2025-04-30T16:31:00Z">
              <w:rPr>
                <w:noProof/>
              </w:rPr>
            </w:rPrChange>
          </w:rPr>
          <w:instrText xml:space="preserve"> PAGEREF _Toc196923105 \h </w:instrText>
        </w:r>
        <w:r w:rsidRPr="005D024A">
          <w:rPr>
            <w:noProof/>
            <w:rPrChange w:id="283" w:author="Windows 用户" w:date="2025-04-30T16:31:00Z">
              <w:rPr>
                <w:noProof/>
              </w:rPr>
            </w:rPrChange>
          </w:rPr>
        </w:r>
      </w:ins>
      <w:r w:rsidRPr="005D024A">
        <w:rPr>
          <w:noProof/>
          <w:rPrChange w:id="284" w:author="Windows 用户" w:date="2025-04-30T16:31:00Z">
            <w:rPr>
              <w:noProof/>
            </w:rPr>
          </w:rPrChange>
        </w:rPr>
        <w:fldChar w:fldCharType="separate"/>
      </w:r>
      <w:ins w:id="285" w:author="Windows 用户" w:date="2025-04-30T16:31:00Z">
        <w:r w:rsidRPr="005D024A">
          <w:rPr>
            <w:noProof/>
            <w:rPrChange w:id="286" w:author="Windows 用户" w:date="2025-04-30T16:31:00Z">
              <w:rPr>
                <w:noProof/>
              </w:rPr>
            </w:rPrChange>
          </w:rPr>
          <w:t>1</w:t>
        </w:r>
        <w:r w:rsidRPr="005D024A">
          <w:rPr>
            <w:noProof/>
            <w:rPrChange w:id="287" w:author="Windows 用户" w:date="2025-04-30T16:31:00Z">
              <w:rPr>
                <w:noProof/>
              </w:rPr>
            </w:rPrChange>
          </w:rPr>
          <w:fldChar w:fldCharType="end"/>
        </w:r>
        <w:r w:rsidRPr="005D024A">
          <w:rPr>
            <w:rStyle w:val="affff6"/>
            <w:noProof/>
            <w:rPrChange w:id="288" w:author="Windows 用户" w:date="2025-04-30T16:31:00Z">
              <w:rPr>
                <w:rStyle w:val="affff6"/>
                <w:noProof/>
              </w:rPr>
            </w:rPrChange>
          </w:rPr>
          <w:fldChar w:fldCharType="end"/>
        </w:r>
      </w:ins>
    </w:p>
    <w:p w:rsidR="005D024A" w:rsidRPr="005D024A" w:rsidRDefault="005D024A" w:rsidP="005D024A">
      <w:pPr>
        <w:pStyle w:val="10"/>
        <w:spacing w:before="60" w:after="60"/>
        <w:rPr>
          <w:ins w:id="289" w:author="Windows 用户" w:date="2025-04-30T16:31:00Z"/>
          <w:rFonts w:asciiTheme="minorHAnsi" w:eastAsiaTheme="minorEastAsia" w:hAnsiTheme="minorHAnsi" w:cstheme="minorBidi"/>
          <w:noProof/>
          <w:szCs w:val="22"/>
          <w:rPrChange w:id="290" w:author="Windows 用户" w:date="2025-04-30T16:31:00Z">
            <w:rPr>
              <w:ins w:id="291" w:author="Windows 用户" w:date="2025-04-30T16:31:00Z"/>
              <w:rFonts w:asciiTheme="minorHAnsi" w:eastAsiaTheme="minorEastAsia" w:hAnsiTheme="minorHAnsi" w:cstheme="minorBidi"/>
              <w:noProof/>
              <w:szCs w:val="22"/>
            </w:rPr>
          </w:rPrChange>
        </w:rPr>
        <w:pPrChange w:id="292" w:author="Windows 用户" w:date="2025-04-30T16:31:00Z">
          <w:pPr>
            <w:pStyle w:val="10"/>
            <w:spacing w:before="60" w:after="60"/>
          </w:pPr>
        </w:pPrChange>
      </w:pPr>
      <w:ins w:id="293" w:author="Windows 用户" w:date="2025-04-30T16:31:00Z">
        <w:r w:rsidRPr="005D024A">
          <w:rPr>
            <w:rStyle w:val="affff6"/>
            <w:noProof/>
            <w:rPrChange w:id="294" w:author="Windows 用户" w:date="2025-04-30T16:31:00Z">
              <w:rPr>
                <w:rStyle w:val="affff6"/>
                <w:noProof/>
              </w:rPr>
            </w:rPrChange>
          </w:rPr>
          <w:fldChar w:fldCharType="begin"/>
        </w:r>
        <w:r w:rsidRPr="005D024A">
          <w:rPr>
            <w:rStyle w:val="affff6"/>
            <w:noProof/>
            <w:rPrChange w:id="295" w:author="Windows 用户" w:date="2025-04-30T16:31:00Z">
              <w:rPr>
                <w:rStyle w:val="affff6"/>
                <w:noProof/>
              </w:rPr>
            </w:rPrChange>
          </w:rPr>
          <w:instrText xml:space="preserve"> </w:instrText>
        </w:r>
        <w:r w:rsidRPr="005D024A">
          <w:rPr>
            <w:noProof/>
            <w:rPrChange w:id="296" w:author="Windows 用户" w:date="2025-04-30T16:31:00Z">
              <w:rPr>
                <w:noProof/>
              </w:rPr>
            </w:rPrChange>
          </w:rPr>
          <w:instrText>HYPERLINK \l "_Toc196923108"</w:instrText>
        </w:r>
        <w:r w:rsidRPr="005D024A">
          <w:rPr>
            <w:rStyle w:val="affff6"/>
            <w:noProof/>
            <w:rPrChange w:id="297" w:author="Windows 用户" w:date="2025-04-30T16:31:00Z">
              <w:rPr>
                <w:rStyle w:val="affff6"/>
                <w:noProof/>
              </w:rPr>
            </w:rPrChange>
          </w:rPr>
          <w:instrText xml:space="preserve"> </w:instrText>
        </w:r>
        <w:r w:rsidRPr="005D024A">
          <w:rPr>
            <w:rStyle w:val="affff6"/>
            <w:noProof/>
            <w:rPrChange w:id="298" w:author="Windows 用户" w:date="2025-04-30T16:31:00Z">
              <w:rPr>
                <w:rStyle w:val="affff6"/>
                <w:noProof/>
              </w:rPr>
            </w:rPrChange>
          </w:rPr>
        </w:r>
        <w:r w:rsidRPr="005D024A">
          <w:rPr>
            <w:rStyle w:val="affff6"/>
            <w:noProof/>
            <w:rPrChange w:id="299" w:author="Windows 用户" w:date="2025-04-30T16:31:00Z">
              <w:rPr>
                <w:rStyle w:val="affff6"/>
                <w:noProof/>
              </w:rPr>
            </w:rPrChange>
          </w:rPr>
          <w:fldChar w:fldCharType="separate"/>
        </w:r>
        <w:r w:rsidRPr="005D024A">
          <w:rPr>
            <w:rStyle w:val="affff6"/>
            <w:noProof/>
            <w:rPrChange w:id="300" w:author="Windows 用户" w:date="2025-04-30T16:31:00Z">
              <w:rPr>
                <w:rStyle w:val="affff6"/>
                <w:noProof/>
              </w:rPr>
            </w:rPrChange>
          </w:rPr>
          <w:t>4</w:t>
        </w:r>
        <w:r>
          <w:rPr>
            <w:rStyle w:val="affff6"/>
            <w:noProof/>
          </w:rPr>
          <w:t xml:space="preserve"> </w:t>
        </w:r>
        <w:r w:rsidRPr="005D024A">
          <w:rPr>
            <w:rStyle w:val="affff6"/>
            <w:rFonts w:hint="eastAsia"/>
            <w:noProof/>
            <w:rPrChange w:id="301" w:author="Windows 用户" w:date="2025-04-30T16:31:00Z">
              <w:rPr>
                <w:rStyle w:val="affff6"/>
                <w:rFonts w:hint="eastAsia"/>
                <w:noProof/>
              </w:rPr>
            </w:rPrChange>
          </w:rPr>
          <w:t xml:space="preserve"> 质量等级</w:t>
        </w:r>
        <w:r w:rsidRPr="005D024A">
          <w:rPr>
            <w:noProof/>
            <w:rPrChange w:id="302" w:author="Windows 用户" w:date="2025-04-30T16:31:00Z">
              <w:rPr>
                <w:noProof/>
              </w:rPr>
            </w:rPrChange>
          </w:rPr>
          <w:tab/>
        </w:r>
        <w:r w:rsidRPr="005D024A">
          <w:rPr>
            <w:noProof/>
            <w:rPrChange w:id="303" w:author="Windows 用户" w:date="2025-04-30T16:31:00Z">
              <w:rPr>
                <w:noProof/>
              </w:rPr>
            </w:rPrChange>
          </w:rPr>
          <w:fldChar w:fldCharType="begin"/>
        </w:r>
        <w:r w:rsidRPr="005D024A">
          <w:rPr>
            <w:noProof/>
            <w:rPrChange w:id="304" w:author="Windows 用户" w:date="2025-04-30T16:31:00Z">
              <w:rPr>
                <w:noProof/>
              </w:rPr>
            </w:rPrChange>
          </w:rPr>
          <w:instrText xml:space="preserve"> PAGEREF _Toc196923108 \h </w:instrText>
        </w:r>
        <w:r w:rsidRPr="005D024A">
          <w:rPr>
            <w:noProof/>
            <w:rPrChange w:id="305" w:author="Windows 用户" w:date="2025-04-30T16:31:00Z">
              <w:rPr>
                <w:noProof/>
              </w:rPr>
            </w:rPrChange>
          </w:rPr>
        </w:r>
      </w:ins>
      <w:r w:rsidRPr="005D024A">
        <w:rPr>
          <w:noProof/>
          <w:rPrChange w:id="306" w:author="Windows 用户" w:date="2025-04-30T16:31:00Z">
            <w:rPr>
              <w:noProof/>
            </w:rPr>
          </w:rPrChange>
        </w:rPr>
        <w:fldChar w:fldCharType="separate"/>
      </w:r>
      <w:ins w:id="307" w:author="Windows 用户" w:date="2025-04-30T16:31:00Z">
        <w:r w:rsidRPr="005D024A">
          <w:rPr>
            <w:noProof/>
            <w:rPrChange w:id="308" w:author="Windows 用户" w:date="2025-04-30T16:31:00Z">
              <w:rPr>
                <w:noProof/>
              </w:rPr>
            </w:rPrChange>
          </w:rPr>
          <w:t>1</w:t>
        </w:r>
        <w:r w:rsidRPr="005D024A">
          <w:rPr>
            <w:noProof/>
            <w:rPrChange w:id="309" w:author="Windows 用户" w:date="2025-04-30T16:31:00Z">
              <w:rPr>
                <w:noProof/>
              </w:rPr>
            </w:rPrChange>
          </w:rPr>
          <w:fldChar w:fldCharType="end"/>
        </w:r>
        <w:r w:rsidRPr="005D024A">
          <w:rPr>
            <w:rStyle w:val="affff6"/>
            <w:noProof/>
            <w:rPrChange w:id="310" w:author="Windows 用户" w:date="2025-04-30T16:31:00Z">
              <w:rPr>
                <w:rStyle w:val="affff6"/>
                <w:noProof/>
              </w:rPr>
            </w:rPrChange>
          </w:rPr>
          <w:fldChar w:fldCharType="end"/>
        </w:r>
      </w:ins>
    </w:p>
    <w:p w:rsidR="005D024A" w:rsidRPr="005D024A" w:rsidRDefault="005D024A" w:rsidP="005D024A">
      <w:pPr>
        <w:pStyle w:val="10"/>
        <w:spacing w:before="60" w:after="60"/>
        <w:rPr>
          <w:ins w:id="311" w:author="Windows 用户" w:date="2025-04-30T16:31:00Z"/>
          <w:rFonts w:asciiTheme="minorHAnsi" w:eastAsiaTheme="minorEastAsia" w:hAnsiTheme="minorHAnsi" w:cstheme="minorBidi"/>
          <w:noProof/>
          <w:szCs w:val="22"/>
          <w:rPrChange w:id="312" w:author="Windows 用户" w:date="2025-04-30T16:31:00Z">
            <w:rPr>
              <w:ins w:id="313" w:author="Windows 用户" w:date="2025-04-30T16:31:00Z"/>
              <w:rFonts w:asciiTheme="minorHAnsi" w:eastAsiaTheme="minorEastAsia" w:hAnsiTheme="minorHAnsi" w:cstheme="minorBidi"/>
              <w:noProof/>
              <w:szCs w:val="22"/>
            </w:rPr>
          </w:rPrChange>
        </w:rPr>
        <w:pPrChange w:id="314" w:author="Windows 用户" w:date="2025-04-30T16:31:00Z">
          <w:pPr>
            <w:pStyle w:val="10"/>
            <w:spacing w:before="60" w:after="60"/>
          </w:pPr>
        </w:pPrChange>
      </w:pPr>
      <w:ins w:id="315" w:author="Windows 用户" w:date="2025-04-30T16:31:00Z">
        <w:r w:rsidRPr="005D024A">
          <w:rPr>
            <w:rStyle w:val="affff6"/>
            <w:noProof/>
            <w:rPrChange w:id="316" w:author="Windows 用户" w:date="2025-04-30T16:31:00Z">
              <w:rPr>
                <w:rStyle w:val="affff6"/>
                <w:noProof/>
              </w:rPr>
            </w:rPrChange>
          </w:rPr>
          <w:fldChar w:fldCharType="begin"/>
        </w:r>
        <w:r w:rsidRPr="005D024A">
          <w:rPr>
            <w:rStyle w:val="affff6"/>
            <w:noProof/>
            <w:rPrChange w:id="317" w:author="Windows 用户" w:date="2025-04-30T16:31:00Z">
              <w:rPr>
                <w:rStyle w:val="affff6"/>
                <w:noProof/>
              </w:rPr>
            </w:rPrChange>
          </w:rPr>
          <w:instrText xml:space="preserve"> </w:instrText>
        </w:r>
        <w:r w:rsidRPr="005D024A">
          <w:rPr>
            <w:noProof/>
            <w:rPrChange w:id="318" w:author="Windows 用户" w:date="2025-04-30T16:31:00Z">
              <w:rPr>
                <w:noProof/>
              </w:rPr>
            </w:rPrChange>
          </w:rPr>
          <w:instrText>HYPERLINK \l "_Toc196923109"</w:instrText>
        </w:r>
        <w:r w:rsidRPr="005D024A">
          <w:rPr>
            <w:rStyle w:val="affff6"/>
            <w:noProof/>
            <w:rPrChange w:id="319" w:author="Windows 用户" w:date="2025-04-30T16:31:00Z">
              <w:rPr>
                <w:rStyle w:val="affff6"/>
                <w:noProof/>
              </w:rPr>
            </w:rPrChange>
          </w:rPr>
          <w:instrText xml:space="preserve"> </w:instrText>
        </w:r>
        <w:r w:rsidRPr="005D024A">
          <w:rPr>
            <w:rStyle w:val="affff6"/>
            <w:noProof/>
            <w:rPrChange w:id="320" w:author="Windows 用户" w:date="2025-04-30T16:31:00Z">
              <w:rPr>
                <w:rStyle w:val="affff6"/>
                <w:noProof/>
              </w:rPr>
            </w:rPrChange>
          </w:rPr>
        </w:r>
        <w:r w:rsidRPr="005D024A">
          <w:rPr>
            <w:rStyle w:val="affff6"/>
            <w:noProof/>
            <w:rPrChange w:id="321" w:author="Windows 用户" w:date="2025-04-30T16:31:00Z">
              <w:rPr>
                <w:rStyle w:val="affff6"/>
                <w:noProof/>
              </w:rPr>
            </w:rPrChange>
          </w:rPr>
          <w:fldChar w:fldCharType="separate"/>
        </w:r>
        <w:r w:rsidRPr="005D024A">
          <w:rPr>
            <w:rStyle w:val="affff6"/>
            <w:noProof/>
            <w:rPrChange w:id="322" w:author="Windows 用户" w:date="2025-04-30T16:31:00Z">
              <w:rPr>
                <w:rStyle w:val="affff6"/>
                <w:noProof/>
              </w:rPr>
            </w:rPrChange>
          </w:rPr>
          <w:t>5</w:t>
        </w:r>
        <w:r>
          <w:rPr>
            <w:rStyle w:val="affff6"/>
            <w:noProof/>
          </w:rPr>
          <w:t xml:space="preserve"> </w:t>
        </w:r>
        <w:r w:rsidRPr="005D024A">
          <w:rPr>
            <w:rStyle w:val="affff6"/>
            <w:rFonts w:hint="eastAsia"/>
            <w:noProof/>
            <w:rPrChange w:id="323" w:author="Windows 用户" w:date="2025-04-30T16:31:00Z">
              <w:rPr>
                <w:rStyle w:val="affff6"/>
                <w:rFonts w:hint="eastAsia"/>
                <w:noProof/>
              </w:rPr>
            </w:rPrChange>
          </w:rPr>
          <w:t xml:space="preserve"> 检测方法</w:t>
        </w:r>
        <w:r w:rsidRPr="005D024A">
          <w:rPr>
            <w:noProof/>
            <w:rPrChange w:id="324" w:author="Windows 用户" w:date="2025-04-30T16:31:00Z">
              <w:rPr>
                <w:noProof/>
              </w:rPr>
            </w:rPrChange>
          </w:rPr>
          <w:tab/>
        </w:r>
        <w:r w:rsidRPr="005D024A">
          <w:rPr>
            <w:noProof/>
            <w:rPrChange w:id="325" w:author="Windows 用户" w:date="2025-04-30T16:31:00Z">
              <w:rPr>
                <w:noProof/>
              </w:rPr>
            </w:rPrChange>
          </w:rPr>
          <w:fldChar w:fldCharType="begin"/>
        </w:r>
        <w:r w:rsidRPr="005D024A">
          <w:rPr>
            <w:noProof/>
            <w:rPrChange w:id="326" w:author="Windows 用户" w:date="2025-04-30T16:31:00Z">
              <w:rPr>
                <w:noProof/>
              </w:rPr>
            </w:rPrChange>
          </w:rPr>
          <w:instrText xml:space="preserve"> PAGEREF _Toc196923109 \h </w:instrText>
        </w:r>
        <w:r w:rsidRPr="005D024A">
          <w:rPr>
            <w:noProof/>
            <w:rPrChange w:id="327" w:author="Windows 用户" w:date="2025-04-30T16:31:00Z">
              <w:rPr>
                <w:noProof/>
              </w:rPr>
            </w:rPrChange>
          </w:rPr>
        </w:r>
      </w:ins>
      <w:r w:rsidRPr="005D024A">
        <w:rPr>
          <w:noProof/>
          <w:rPrChange w:id="328" w:author="Windows 用户" w:date="2025-04-30T16:31:00Z">
            <w:rPr>
              <w:noProof/>
            </w:rPr>
          </w:rPrChange>
        </w:rPr>
        <w:fldChar w:fldCharType="separate"/>
      </w:r>
      <w:ins w:id="329" w:author="Windows 用户" w:date="2025-04-30T16:31:00Z">
        <w:r w:rsidRPr="005D024A">
          <w:rPr>
            <w:noProof/>
            <w:rPrChange w:id="330" w:author="Windows 用户" w:date="2025-04-30T16:31:00Z">
              <w:rPr>
                <w:noProof/>
              </w:rPr>
            </w:rPrChange>
          </w:rPr>
          <w:t>3</w:t>
        </w:r>
        <w:r w:rsidRPr="005D024A">
          <w:rPr>
            <w:noProof/>
            <w:rPrChange w:id="331" w:author="Windows 用户" w:date="2025-04-30T16:31:00Z">
              <w:rPr>
                <w:noProof/>
              </w:rPr>
            </w:rPrChange>
          </w:rPr>
          <w:fldChar w:fldCharType="end"/>
        </w:r>
        <w:r w:rsidRPr="005D024A">
          <w:rPr>
            <w:rStyle w:val="affff6"/>
            <w:noProof/>
            <w:rPrChange w:id="332" w:author="Windows 用户" w:date="2025-04-30T16:31:00Z">
              <w:rPr>
                <w:rStyle w:val="affff6"/>
                <w:noProof/>
              </w:rPr>
            </w:rPrChange>
          </w:rPr>
          <w:fldChar w:fldCharType="end"/>
        </w:r>
      </w:ins>
    </w:p>
    <w:p w:rsidR="005D024A" w:rsidRPr="005D024A" w:rsidRDefault="005D024A" w:rsidP="005D024A">
      <w:pPr>
        <w:pStyle w:val="10"/>
        <w:spacing w:before="60" w:after="60"/>
        <w:rPr>
          <w:ins w:id="333" w:author="Windows 用户" w:date="2025-04-30T16:31:00Z"/>
          <w:rFonts w:asciiTheme="minorHAnsi" w:eastAsiaTheme="minorEastAsia" w:hAnsiTheme="minorHAnsi" w:cstheme="minorBidi"/>
          <w:noProof/>
          <w:szCs w:val="22"/>
          <w:rPrChange w:id="334" w:author="Windows 用户" w:date="2025-04-30T16:31:00Z">
            <w:rPr>
              <w:ins w:id="335" w:author="Windows 用户" w:date="2025-04-30T16:31:00Z"/>
              <w:rFonts w:asciiTheme="minorHAnsi" w:eastAsiaTheme="minorEastAsia" w:hAnsiTheme="minorHAnsi" w:cstheme="minorBidi"/>
              <w:noProof/>
              <w:szCs w:val="22"/>
            </w:rPr>
          </w:rPrChange>
        </w:rPr>
        <w:pPrChange w:id="336" w:author="Windows 用户" w:date="2025-04-30T16:31:00Z">
          <w:pPr>
            <w:pStyle w:val="10"/>
            <w:spacing w:before="60" w:after="60"/>
          </w:pPr>
        </w:pPrChange>
      </w:pPr>
      <w:ins w:id="337" w:author="Windows 用户" w:date="2025-04-30T16:31:00Z">
        <w:r w:rsidRPr="005D024A">
          <w:rPr>
            <w:rStyle w:val="affff6"/>
            <w:noProof/>
            <w:rPrChange w:id="338" w:author="Windows 用户" w:date="2025-04-30T16:31:00Z">
              <w:rPr>
                <w:rStyle w:val="affff6"/>
                <w:noProof/>
              </w:rPr>
            </w:rPrChange>
          </w:rPr>
          <w:fldChar w:fldCharType="begin"/>
        </w:r>
        <w:r w:rsidRPr="005D024A">
          <w:rPr>
            <w:rStyle w:val="affff6"/>
            <w:noProof/>
            <w:rPrChange w:id="339" w:author="Windows 用户" w:date="2025-04-30T16:31:00Z">
              <w:rPr>
                <w:rStyle w:val="affff6"/>
                <w:noProof/>
              </w:rPr>
            </w:rPrChange>
          </w:rPr>
          <w:instrText xml:space="preserve"> </w:instrText>
        </w:r>
        <w:r w:rsidRPr="005D024A">
          <w:rPr>
            <w:noProof/>
            <w:rPrChange w:id="340" w:author="Windows 用户" w:date="2025-04-30T16:31:00Z">
              <w:rPr>
                <w:noProof/>
              </w:rPr>
            </w:rPrChange>
          </w:rPr>
          <w:instrText>HYPERLINK \l "_Toc196923110"</w:instrText>
        </w:r>
        <w:r w:rsidRPr="005D024A">
          <w:rPr>
            <w:rStyle w:val="affff6"/>
            <w:noProof/>
            <w:rPrChange w:id="341" w:author="Windows 用户" w:date="2025-04-30T16:31:00Z">
              <w:rPr>
                <w:rStyle w:val="affff6"/>
                <w:noProof/>
              </w:rPr>
            </w:rPrChange>
          </w:rPr>
          <w:instrText xml:space="preserve"> </w:instrText>
        </w:r>
        <w:r w:rsidRPr="005D024A">
          <w:rPr>
            <w:rStyle w:val="affff6"/>
            <w:noProof/>
            <w:rPrChange w:id="342" w:author="Windows 用户" w:date="2025-04-30T16:31:00Z">
              <w:rPr>
                <w:rStyle w:val="affff6"/>
                <w:noProof/>
              </w:rPr>
            </w:rPrChange>
          </w:rPr>
        </w:r>
        <w:r w:rsidRPr="005D024A">
          <w:rPr>
            <w:rStyle w:val="affff6"/>
            <w:noProof/>
            <w:rPrChange w:id="343" w:author="Windows 用户" w:date="2025-04-30T16:31:00Z">
              <w:rPr>
                <w:rStyle w:val="affff6"/>
                <w:noProof/>
              </w:rPr>
            </w:rPrChange>
          </w:rPr>
          <w:fldChar w:fldCharType="separate"/>
        </w:r>
        <w:r w:rsidRPr="005D024A">
          <w:rPr>
            <w:rStyle w:val="affff6"/>
            <w:noProof/>
            <w:rPrChange w:id="344" w:author="Windows 用户" w:date="2025-04-30T16:31:00Z">
              <w:rPr>
                <w:rStyle w:val="affff6"/>
                <w:noProof/>
              </w:rPr>
            </w:rPrChange>
          </w:rPr>
          <w:t>6</w:t>
        </w:r>
        <w:r>
          <w:rPr>
            <w:rStyle w:val="affff6"/>
            <w:noProof/>
          </w:rPr>
          <w:t xml:space="preserve"> </w:t>
        </w:r>
        <w:r w:rsidRPr="005D024A">
          <w:rPr>
            <w:rStyle w:val="affff6"/>
            <w:rFonts w:hint="eastAsia"/>
            <w:noProof/>
            <w:rPrChange w:id="345" w:author="Windows 用户" w:date="2025-04-30T16:31:00Z">
              <w:rPr>
                <w:rStyle w:val="affff6"/>
                <w:rFonts w:hint="eastAsia"/>
                <w:noProof/>
              </w:rPr>
            </w:rPrChange>
          </w:rPr>
          <w:t xml:space="preserve"> 检验规则</w:t>
        </w:r>
        <w:r w:rsidRPr="005D024A">
          <w:rPr>
            <w:noProof/>
            <w:rPrChange w:id="346" w:author="Windows 用户" w:date="2025-04-30T16:31:00Z">
              <w:rPr>
                <w:noProof/>
              </w:rPr>
            </w:rPrChange>
          </w:rPr>
          <w:tab/>
        </w:r>
        <w:r w:rsidRPr="005D024A">
          <w:rPr>
            <w:noProof/>
            <w:rPrChange w:id="347" w:author="Windows 用户" w:date="2025-04-30T16:31:00Z">
              <w:rPr>
                <w:noProof/>
              </w:rPr>
            </w:rPrChange>
          </w:rPr>
          <w:fldChar w:fldCharType="begin"/>
        </w:r>
        <w:r w:rsidRPr="005D024A">
          <w:rPr>
            <w:noProof/>
            <w:rPrChange w:id="348" w:author="Windows 用户" w:date="2025-04-30T16:31:00Z">
              <w:rPr>
                <w:noProof/>
              </w:rPr>
            </w:rPrChange>
          </w:rPr>
          <w:instrText xml:space="preserve"> PAGEREF _Toc196923110 \h </w:instrText>
        </w:r>
        <w:r w:rsidRPr="005D024A">
          <w:rPr>
            <w:noProof/>
            <w:rPrChange w:id="349" w:author="Windows 用户" w:date="2025-04-30T16:31:00Z">
              <w:rPr>
                <w:noProof/>
              </w:rPr>
            </w:rPrChange>
          </w:rPr>
        </w:r>
      </w:ins>
      <w:r w:rsidRPr="005D024A">
        <w:rPr>
          <w:noProof/>
          <w:rPrChange w:id="350" w:author="Windows 用户" w:date="2025-04-30T16:31:00Z">
            <w:rPr>
              <w:noProof/>
            </w:rPr>
          </w:rPrChange>
        </w:rPr>
        <w:fldChar w:fldCharType="separate"/>
      </w:r>
      <w:ins w:id="351" w:author="Windows 用户" w:date="2025-04-30T16:31:00Z">
        <w:r w:rsidRPr="005D024A">
          <w:rPr>
            <w:noProof/>
            <w:rPrChange w:id="352" w:author="Windows 用户" w:date="2025-04-30T16:31:00Z">
              <w:rPr>
                <w:noProof/>
              </w:rPr>
            </w:rPrChange>
          </w:rPr>
          <w:t>3</w:t>
        </w:r>
        <w:r w:rsidRPr="005D024A">
          <w:rPr>
            <w:noProof/>
            <w:rPrChange w:id="353" w:author="Windows 用户" w:date="2025-04-30T16:31:00Z">
              <w:rPr>
                <w:noProof/>
              </w:rPr>
            </w:rPrChange>
          </w:rPr>
          <w:fldChar w:fldCharType="end"/>
        </w:r>
        <w:r w:rsidRPr="005D024A">
          <w:rPr>
            <w:rStyle w:val="affff6"/>
            <w:noProof/>
            <w:rPrChange w:id="354" w:author="Windows 用户" w:date="2025-04-30T16:31:00Z">
              <w:rPr>
                <w:rStyle w:val="affff6"/>
                <w:noProof/>
              </w:rPr>
            </w:rPrChange>
          </w:rPr>
          <w:fldChar w:fldCharType="end"/>
        </w:r>
      </w:ins>
    </w:p>
    <w:p w:rsidR="005D024A" w:rsidRPr="005D024A" w:rsidRDefault="005D024A" w:rsidP="005D024A">
      <w:pPr>
        <w:pStyle w:val="10"/>
        <w:spacing w:before="60" w:after="60"/>
        <w:rPr>
          <w:ins w:id="355" w:author="Windows 用户" w:date="2025-04-30T16:31:00Z"/>
          <w:rFonts w:asciiTheme="minorHAnsi" w:eastAsiaTheme="minorEastAsia" w:hAnsiTheme="minorHAnsi" w:cstheme="minorBidi"/>
          <w:noProof/>
          <w:szCs w:val="22"/>
          <w:rPrChange w:id="356" w:author="Windows 用户" w:date="2025-04-30T16:31:00Z">
            <w:rPr>
              <w:ins w:id="357" w:author="Windows 用户" w:date="2025-04-30T16:31:00Z"/>
              <w:rFonts w:asciiTheme="minorHAnsi" w:eastAsiaTheme="minorEastAsia" w:hAnsiTheme="minorHAnsi" w:cstheme="minorBidi"/>
              <w:noProof/>
              <w:szCs w:val="22"/>
            </w:rPr>
          </w:rPrChange>
        </w:rPr>
        <w:pPrChange w:id="358" w:author="Windows 用户" w:date="2025-04-30T16:31:00Z">
          <w:pPr>
            <w:pStyle w:val="10"/>
            <w:spacing w:before="60" w:after="60"/>
          </w:pPr>
        </w:pPrChange>
      </w:pPr>
      <w:ins w:id="359" w:author="Windows 用户" w:date="2025-04-30T16:31:00Z">
        <w:r w:rsidRPr="005D024A">
          <w:rPr>
            <w:rStyle w:val="affff6"/>
            <w:noProof/>
            <w:rPrChange w:id="360" w:author="Windows 用户" w:date="2025-04-30T16:31:00Z">
              <w:rPr>
                <w:rStyle w:val="affff6"/>
                <w:noProof/>
              </w:rPr>
            </w:rPrChange>
          </w:rPr>
          <w:fldChar w:fldCharType="begin"/>
        </w:r>
        <w:r w:rsidRPr="005D024A">
          <w:rPr>
            <w:rStyle w:val="affff6"/>
            <w:noProof/>
            <w:rPrChange w:id="361" w:author="Windows 用户" w:date="2025-04-30T16:31:00Z">
              <w:rPr>
                <w:rStyle w:val="affff6"/>
                <w:noProof/>
              </w:rPr>
            </w:rPrChange>
          </w:rPr>
          <w:instrText xml:space="preserve"> </w:instrText>
        </w:r>
        <w:r w:rsidRPr="005D024A">
          <w:rPr>
            <w:noProof/>
            <w:rPrChange w:id="362" w:author="Windows 用户" w:date="2025-04-30T16:31:00Z">
              <w:rPr>
                <w:noProof/>
              </w:rPr>
            </w:rPrChange>
          </w:rPr>
          <w:instrText>HYPERLINK \l "_Toc196923111"</w:instrText>
        </w:r>
        <w:r w:rsidRPr="005D024A">
          <w:rPr>
            <w:rStyle w:val="affff6"/>
            <w:noProof/>
            <w:rPrChange w:id="363" w:author="Windows 用户" w:date="2025-04-30T16:31:00Z">
              <w:rPr>
                <w:rStyle w:val="affff6"/>
                <w:noProof/>
              </w:rPr>
            </w:rPrChange>
          </w:rPr>
          <w:instrText xml:space="preserve"> </w:instrText>
        </w:r>
        <w:r w:rsidRPr="005D024A">
          <w:rPr>
            <w:rStyle w:val="affff6"/>
            <w:noProof/>
            <w:rPrChange w:id="364" w:author="Windows 用户" w:date="2025-04-30T16:31:00Z">
              <w:rPr>
                <w:rStyle w:val="affff6"/>
                <w:noProof/>
              </w:rPr>
            </w:rPrChange>
          </w:rPr>
        </w:r>
        <w:r w:rsidRPr="005D024A">
          <w:rPr>
            <w:rStyle w:val="affff6"/>
            <w:noProof/>
            <w:rPrChange w:id="365" w:author="Windows 用户" w:date="2025-04-30T16:31:00Z">
              <w:rPr>
                <w:rStyle w:val="affff6"/>
                <w:noProof/>
              </w:rPr>
            </w:rPrChange>
          </w:rPr>
          <w:fldChar w:fldCharType="separate"/>
        </w:r>
        <w:r w:rsidRPr="005D024A">
          <w:rPr>
            <w:rStyle w:val="affff6"/>
            <w:noProof/>
            <w:rPrChange w:id="366" w:author="Windows 用户" w:date="2025-04-30T16:31:00Z">
              <w:rPr>
                <w:rStyle w:val="affff6"/>
                <w:noProof/>
              </w:rPr>
            </w:rPrChange>
          </w:rPr>
          <w:t>7</w:t>
        </w:r>
        <w:r>
          <w:rPr>
            <w:rStyle w:val="affff6"/>
            <w:noProof/>
          </w:rPr>
          <w:t xml:space="preserve"> </w:t>
        </w:r>
        <w:r w:rsidRPr="005D024A">
          <w:rPr>
            <w:rStyle w:val="affff6"/>
            <w:rFonts w:hint="eastAsia"/>
            <w:noProof/>
            <w:rPrChange w:id="367" w:author="Windows 用户" w:date="2025-04-30T16:31:00Z">
              <w:rPr>
                <w:rStyle w:val="affff6"/>
                <w:rFonts w:hint="eastAsia"/>
                <w:noProof/>
              </w:rPr>
            </w:rPrChange>
          </w:rPr>
          <w:t xml:space="preserve"> 包装、标志、溯源、运输和贮藏</w:t>
        </w:r>
        <w:r w:rsidRPr="005D024A">
          <w:rPr>
            <w:noProof/>
            <w:rPrChange w:id="368" w:author="Windows 用户" w:date="2025-04-30T16:31:00Z">
              <w:rPr>
                <w:noProof/>
              </w:rPr>
            </w:rPrChange>
          </w:rPr>
          <w:tab/>
        </w:r>
        <w:r w:rsidRPr="005D024A">
          <w:rPr>
            <w:noProof/>
            <w:rPrChange w:id="369" w:author="Windows 用户" w:date="2025-04-30T16:31:00Z">
              <w:rPr>
                <w:noProof/>
              </w:rPr>
            </w:rPrChange>
          </w:rPr>
          <w:fldChar w:fldCharType="begin"/>
        </w:r>
        <w:r w:rsidRPr="005D024A">
          <w:rPr>
            <w:noProof/>
            <w:rPrChange w:id="370" w:author="Windows 用户" w:date="2025-04-30T16:31:00Z">
              <w:rPr>
                <w:noProof/>
              </w:rPr>
            </w:rPrChange>
          </w:rPr>
          <w:instrText xml:space="preserve"> PAGEREF _Toc196923111 \h </w:instrText>
        </w:r>
        <w:r w:rsidRPr="005D024A">
          <w:rPr>
            <w:noProof/>
            <w:rPrChange w:id="371" w:author="Windows 用户" w:date="2025-04-30T16:31:00Z">
              <w:rPr>
                <w:noProof/>
              </w:rPr>
            </w:rPrChange>
          </w:rPr>
        </w:r>
      </w:ins>
      <w:r w:rsidRPr="005D024A">
        <w:rPr>
          <w:noProof/>
          <w:rPrChange w:id="372" w:author="Windows 用户" w:date="2025-04-30T16:31:00Z">
            <w:rPr>
              <w:noProof/>
            </w:rPr>
          </w:rPrChange>
        </w:rPr>
        <w:fldChar w:fldCharType="separate"/>
      </w:r>
      <w:ins w:id="373" w:author="Windows 用户" w:date="2025-04-30T16:31:00Z">
        <w:r w:rsidRPr="005D024A">
          <w:rPr>
            <w:noProof/>
            <w:rPrChange w:id="374" w:author="Windows 用户" w:date="2025-04-30T16:31:00Z">
              <w:rPr>
                <w:noProof/>
              </w:rPr>
            </w:rPrChange>
          </w:rPr>
          <w:t>4</w:t>
        </w:r>
        <w:r w:rsidRPr="005D024A">
          <w:rPr>
            <w:noProof/>
            <w:rPrChange w:id="375" w:author="Windows 用户" w:date="2025-04-30T16:31:00Z">
              <w:rPr>
                <w:noProof/>
              </w:rPr>
            </w:rPrChange>
          </w:rPr>
          <w:fldChar w:fldCharType="end"/>
        </w:r>
        <w:r w:rsidRPr="005D024A">
          <w:rPr>
            <w:rStyle w:val="affff6"/>
            <w:noProof/>
            <w:rPrChange w:id="376" w:author="Windows 用户" w:date="2025-04-30T16:31:00Z">
              <w:rPr>
                <w:rStyle w:val="affff6"/>
                <w:noProof/>
              </w:rPr>
            </w:rPrChange>
          </w:rPr>
          <w:fldChar w:fldCharType="end"/>
        </w:r>
      </w:ins>
    </w:p>
    <w:p w:rsidR="005D024A" w:rsidRPr="005D024A" w:rsidRDefault="005D024A" w:rsidP="005D024A">
      <w:pPr>
        <w:pStyle w:val="10"/>
        <w:spacing w:before="60" w:after="60"/>
        <w:rPr>
          <w:ins w:id="377" w:author="Windows 用户" w:date="2025-04-30T16:31:00Z"/>
          <w:rFonts w:asciiTheme="minorHAnsi" w:eastAsiaTheme="minorEastAsia" w:hAnsiTheme="minorHAnsi" w:cstheme="minorBidi"/>
          <w:noProof/>
          <w:szCs w:val="22"/>
          <w:rPrChange w:id="378" w:author="Windows 用户" w:date="2025-04-30T16:31:00Z">
            <w:rPr>
              <w:ins w:id="379" w:author="Windows 用户" w:date="2025-04-30T16:31:00Z"/>
              <w:rFonts w:asciiTheme="minorHAnsi" w:eastAsiaTheme="minorEastAsia" w:hAnsiTheme="minorHAnsi" w:cstheme="minorBidi"/>
              <w:noProof/>
              <w:szCs w:val="22"/>
            </w:rPr>
          </w:rPrChange>
        </w:rPr>
        <w:pPrChange w:id="380" w:author="Windows 用户" w:date="2025-04-30T16:31:00Z">
          <w:pPr>
            <w:pStyle w:val="10"/>
            <w:spacing w:before="60" w:after="60"/>
          </w:pPr>
        </w:pPrChange>
      </w:pPr>
      <w:ins w:id="381" w:author="Windows 用户" w:date="2025-04-30T16:31:00Z">
        <w:r w:rsidRPr="005D024A">
          <w:rPr>
            <w:rStyle w:val="affff6"/>
            <w:noProof/>
            <w:rPrChange w:id="382" w:author="Windows 用户" w:date="2025-04-30T16:31:00Z">
              <w:rPr>
                <w:rStyle w:val="affff6"/>
                <w:noProof/>
              </w:rPr>
            </w:rPrChange>
          </w:rPr>
          <w:fldChar w:fldCharType="begin"/>
        </w:r>
        <w:r w:rsidRPr="005D024A">
          <w:rPr>
            <w:rStyle w:val="affff6"/>
            <w:noProof/>
            <w:rPrChange w:id="383" w:author="Windows 用户" w:date="2025-04-30T16:31:00Z">
              <w:rPr>
                <w:rStyle w:val="affff6"/>
                <w:noProof/>
              </w:rPr>
            </w:rPrChange>
          </w:rPr>
          <w:instrText xml:space="preserve"> </w:instrText>
        </w:r>
        <w:r w:rsidRPr="005D024A">
          <w:rPr>
            <w:noProof/>
            <w:rPrChange w:id="384" w:author="Windows 用户" w:date="2025-04-30T16:31:00Z">
              <w:rPr>
                <w:noProof/>
              </w:rPr>
            </w:rPrChange>
          </w:rPr>
          <w:instrText>HYPERLINK \l "_Toc196923112"</w:instrText>
        </w:r>
        <w:r w:rsidRPr="005D024A">
          <w:rPr>
            <w:rStyle w:val="affff6"/>
            <w:noProof/>
            <w:rPrChange w:id="385" w:author="Windows 用户" w:date="2025-04-30T16:31:00Z">
              <w:rPr>
                <w:rStyle w:val="affff6"/>
                <w:noProof/>
              </w:rPr>
            </w:rPrChange>
          </w:rPr>
          <w:instrText xml:space="preserve"> </w:instrText>
        </w:r>
        <w:r w:rsidRPr="005D024A">
          <w:rPr>
            <w:rStyle w:val="affff6"/>
            <w:noProof/>
            <w:rPrChange w:id="386" w:author="Windows 用户" w:date="2025-04-30T16:31:00Z">
              <w:rPr>
                <w:rStyle w:val="affff6"/>
                <w:noProof/>
              </w:rPr>
            </w:rPrChange>
          </w:rPr>
        </w:r>
        <w:r w:rsidRPr="005D024A">
          <w:rPr>
            <w:rStyle w:val="affff6"/>
            <w:noProof/>
            <w:rPrChange w:id="387" w:author="Windows 用户" w:date="2025-04-30T16:31:00Z">
              <w:rPr>
                <w:rStyle w:val="affff6"/>
                <w:noProof/>
              </w:rPr>
            </w:rPrChange>
          </w:rPr>
          <w:fldChar w:fldCharType="separate"/>
        </w:r>
        <w:r w:rsidRPr="005D024A">
          <w:rPr>
            <w:rStyle w:val="affff6"/>
            <w:rFonts w:hint="eastAsia"/>
            <w:noProof/>
            <w:rPrChange w:id="388" w:author="Windows 用户" w:date="2025-04-30T16:31:00Z">
              <w:rPr>
                <w:rStyle w:val="affff6"/>
                <w:rFonts w:hint="eastAsia"/>
                <w:noProof/>
                <w:spacing w:val="105"/>
              </w:rPr>
            </w:rPrChange>
          </w:rPr>
          <w:t>参考文献</w:t>
        </w:r>
        <w:r w:rsidRPr="005D024A">
          <w:rPr>
            <w:noProof/>
            <w:rPrChange w:id="389" w:author="Windows 用户" w:date="2025-04-30T16:31:00Z">
              <w:rPr>
                <w:noProof/>
              </w:rPr>
            </w:rPrChange>
          </w:rPr>
          <w:tab/>
        </w:r>
        <w:r w:rsidRPr="005D024A">
          <w:rPr>
            <w:noProof/>
            <w:rPrChange w:id="390" w:author="Windows 用户" w:date="2025-04-30T16:31:00Z">
              <w:rPr>
                <w:noProof/>
              </w:rPr>
            </w:rPrChange>
          </w:rPr>
          <w:fldChar w:fldCharType="begin"/>
        </w:r>
        <w:r w:rsidRPr="005D024A">
          <w:rPr>
            <w:noProof/>
            <w:rPrChange w:id="391" w:author="Windows 用户" w:date="2025-04-30T16:31:00Z">
              <w:rPr>
                <w:noProof/>
              </w:rPr>
            </w:rPrChange>
          </w:rPr>
          <w:instrText xml:space="preserve"> PAGEREF _Toc196923112 \h </w:instrText>
        </w:r>
        <w:r w:rsidRPr="005D024A">
          <w:rPr>
            <w:noProof/>
            <w:rPrChange w:id="392" w:author="Windows 用户" w:date="2025-04-30T16:31:00Z">
              <w:rPr>
                <w:noProof/>
              </w:rPr>
            </w:rPrChange>
          </w:rPr>
        </w:r>
      </w:ins>
      <w:r w:rsidRPr="005D024A">
        <w:rPr>
          <w:noProof/>
          <w:rPrChange w:id="393" w:author="Windows 用户" w:date="2025-04-30T16:31:00Z">
            <w:rPr>
              <w:noProof/>
            </w:rPr>
          </w:rPrChange>
        </w:rPr>
        <w:fldChar w:fldCharType="separate"/>
      </w:r>
      <w:ins w:id="394" w:author="Windows 用户" w:date="2025-04-30T16:31:00Z">
        <w:r w:rsidRPr="005D024A">
          <w:rPr>
            <w:noProof/>
            <w:rPrChange w:id="395" w:author="Windows 用户" w:date="2025-04-30T16:31:00Z">
              <w:rPr>
                <w:noProof/>
              </w:rPr>
            </w:rPrChange>
          </w:rPr>
          <w:t>5</w:t>
        </w:r>
        <w:r w:rsidRPr="005D024A">
          <w:rPr>
            <w:noProof/>
            <w:rPrChange w:id="396" w:author="Windows 用户" w:date="2025-04-30T16:31:00Z">
              <w:rPr>
                <w:noProof/>
              </w:rPr>
            </w:rPrChange>
          </w:rPr>
          <w:fldChar w:fldCharType="end"/>
        </w:r>
        <w:r w:rsidRPr="005D024A">
          <w:rPr>
            <w:rStyle w:val="affff6"/>
            <w:noProof/>
            <w:rPrChange w:id="397" w:author="Windows 用户" w:date="2025-04-30T16:31:00Z">
              <w:rPr>
                <w:rStyle w:val="affff6"/>
                <w:noProof/>
              </w:rPr>
            </w:rPrChange>
          </w:rPr>
          <w:fldChar w:fldCharType="end"/>
        </w:r>
      </w:ins>
    </w:p>
    <w:p w:rsidR="005D024A" w:rsidRPr="005D024A" w:rsidRDefault="005D024A" w:rsidP="005D024A">
      <w:pPr>
        <w:pStyle w:val="affffff4"/>
        <w:spacing w:after="360"/>
        <w:rPr>
          <w:ins w:id="398" w:author="Windows 用户" w:date="2025-04-30T16:31:00Z"/>
          <w:rPrChange w:id="399" w:author="Windows 用户" w:date="2025-04-30T16:31:00Z">
            <w:rPr>
              <w:ins w:id="400" w:author="Windows 用户" w:date="2025-04-30T16:31:00Z"/>
            </w:rPr>
          </w:rPrChange>
        </w:rPr>
        <w:sectPr w:rsidR="005D024A" w:rsidRPr="005D024A" w:rsidSect="005D024A">
          <w:headerReference w:type="even" r:id="rId20"/>
          <w:headerReference w:type="default" r:id="rId21"/>
          <w:footerReference w:type="even" r:id="rId22"/>
          <w:footerReference w:type="default" r:id="rId23"/>
          <w:pgSz w:w="11906" w:h="16838"/>
          <w:pgMar w:top="1928" w:right="1134" w:bottom="1134" w:left="1134" w:header="1418" w:footer="1134" w:gutter="284"/>
          <w:pgNumType w:fmt="upperRoman" w:start="1"/>
          <w:cols w:space="425"/>
          <w:formProt w:val="0"/>
          <w:docGrid w:linePitch="312"/>
          <w:sectPrChange w:id="407" w:author="Windows 用户" w:date="2025-04-30T16:31:00Z">
            <w:sectPr w:rsidR="005D024A" w:rsidRPr="005D024A" w:rsidSect="005D024A">
              <w:pgNumType w:start="0"/>
            </w:sectPr>
          </w:sectPrChange>
        </w:sectPr>
        <w:pPrChange w:id="408" w:author="Windows 用户" w:date="2025-04-30T16:31:00Z">
          <w:pPr>
            <w:pStyle w:val="a7"/>
            <w:spacing w:after="360"/>
          </w:pPr>
        </w:pPrChange>
      </w:pPr>
      <w:ins w:id="409" w:author="Windows 用户" w:date="2025-04-30T16:31:00Z">
        <w:r w:rsidRPr="005D024A">
          <w:rPr>
            <w:rPrChange w:id="410" w:author="Windows 用户" w:date="2025-04-30T16:31:00Z">
              <w:rPr/>
            </w:rPrChange>
          </w:rPr>
          <w:fldChar w:fldCharType="end"/>
        </w:r>
      </w:ins>
    </w:p>
    <w:p w:rsidR="00A0252D" w:rsidRDefault="003E4DC7">
      <w:pPr>
        <w:pStyle w:val="a7"/>
        <w:spacing w:after="360"/>
      </w:pPr>
      <w:bookmarkStart w:id="411" w:name="BookMark2"/>
      <w:bookmarkStart w:id="412" w:name="_Toc196923100"/>
      <w:bookmarkEnd w:id="193"/>
      <w:r>
        <w:rPr>
          <w:spacing w:val="320"/>
        </w:rPr>
        <w:lastRenderedPageBreak/>
        <w:t>前</w:t>
      </w:r>
      <w:r>
        <w:t>言</w:t>
      </w:r>
      <w:bookmarkEnd w:id="18"/>
      <w:bookmarkEnd w:id="19"/>
      <w:bookmarkEnd w:id="192"/>
      <w:bookmarkEnd w:id="412"/>
    </w:p>
    <w:p w:rsidR="00A0252D" w:rsidRDefault="003E4DC7">
      <w:pPr>
        <w:pStyle w:val="afffff"/>
        <w:ind w:firstLine="420"/>
      </w:pPr>
      <w:r>
        <w:rPr>
          <w:rFonts w:hint="eastAsia"/>
        </w:rPr>
        <w:t>本文件参照GB/T 1.1—2020《标准化工作导则  第1部分：标准化文件的结构和起草规则》的规定起草。</w:t>
      </w:r>
    </w:p>
    <w:p w:rsidR="00A0252D" w:rsidRDefault="003E4DC7">
      <w:pPr>
        <w:pStyle w:val="afffff"/>
        <w:ind w:firstLine="420"/>
      </w:pPr>
      <w:r>
        <w:rPr>
          <w:rFonts w:hint="eastAsia"/>
        </w:rPr>
        <w:t>请注意本文件的某些内容可能涉及专利。本文件的发布机构不承担识别专利的责任。</w:t>
      </w:r>
    </w:p>
    <w:p w:rsidR="00A0252D" w:rsidRDefault="003E4DC7">
      <w:pPr>
        <w:pStyle w:val="afffff"/>
        <w:ind w:firstLine="420"/>
      </w:pPr>
      <w:r>
        <w:rPr>
          <w:rFonts w:hint="eastAsia"/>
        </w:rPr>
        <w:t>本文件由广西水果行业协会提出、归口并宣贯。</w:t>
      </w:r>
    </w:p>
    <w:p w:rsidR="00A0252D" w:rsidRDefault="003E4DC7">
      <w:pPr>
        <w:pStyle w:val="afffff"/>
        <w:ind w:firstLine="420"/>
      </w:pPr>
      <w:r>
        <w:rPr>
          <w:rFonts w:hint="eastAsia"/>
        </w:rPr>
        <w:t>本文件起草单位：广西水果行业协会、中国热带农业科学院热带作物品种资源研究所、</w:t>
      </w:r>
      <w:r>
        <w:rPr>
          <w:rFonts w:hint="eastAsia"/>
          <w:color w:val="000000" w:themeColor="text1"/>
        </w:rPr>
        <w:t>中国检验认证集团广西有限公司、</w:t>
      </w:r>
      <w:r>
        <w:rPr>
          <w:rFonts w:hint="eastAsia"/>
        </w:rPr>
        <w:t>广西明珠农业农村发展研究院。</w:t>
      </w:r>
    </w:p>
    <w:p w:rsidR="002324C9" w:rsidRDefault="003E4DC7">
      <w:pPr>
        <w:pStyle w:val="afffff"/>
        <w:ind w:firstLine="420"/>
        <w:rPr>
          <w:ins w:id="413" w:author="Windows 用户" w:date="2025-04-30T16:06:00Z"/>
          <w:rFonts w:hint="eastAsia"/>
          <w:szCs w:val="21"/>
        </w:rPr>
      </w:pPr>
      <w:r>
        <w:rPr>
          <w:rFonts w:hint="eastAsia"/>
        </w:rPr>
        <w:t>本文件主要起草人：</w:t>
      </w:r>
      <w:r>
        <w:rPr>
          <w:rFonts w:hint="eastAsia"/>
          <w:szCs w:val="21"/>
        </w:rPr>
        <w:t>樊刚伦、林兴娥、陆红梅、黄俊源、李秀琴、陆小平、梁秋瑜、许晨郗、</w:t>
      </w:r>
    </w:p>
    <w:p w:rsidR="002324C9" w:rsidRDefault="003E4DC7" w:rsidP="002324C9">
      <w:pPr>
        <w:pStyle w:val="afffff"/>
        <w:ind w:firstLineChars="0" w:firstLine="0"/>
        <w:rPr>
          <w:ins w:id="414" w:author="Windows 用户" w:date="2025-04-30T16:06:00Z"/>
          <w:rFonts w:hint="eastAsia"/>
        </w:rPr>
        <w:pPrChange w:id="415" w:author="Windows 用户" w:date="2025-04-30T16:06:00Z">
          <w:pPr>
            <w:pStyle w:val="afffff"/>
            <w:ind w:firstLine="420"/>
          </w:pPr>
        </w:pPrChange>
      </w:pPr>
      <w:r>
        <w:rPr>
          <w:rFonts w:ascii="Times New Roman"/>
          <w:szCs w:val="21"/>
        </w:rPr>
        <w:t>周兆禧</w:t>
      </w:r>
      <w:r>
        <w:rPr>
          <w:rFonts w:ascii="Times New Roman" w:hint="eastAsia"/>
          <w:szCs w:val="21"/>
        </w:rPr>
        <w:t>、</w:t>
      </w:r>
      <w:r>
        <w:rPr>
          <w:rFonts w:hint="eastAsia"/>
          <w:szCs w:val="21"/>
        </w:rPr>
        <w:t>黄文杰、李学劲、黄晨婧、禤锦升、刘咲頔、谢子四、</w:t>
      </w:r>
      <w:r w:rsidRPr="002E5B85">
        <w:rPr>
          <w:rFonts w:hAnsi="宋体" w:cstheme="majorEastAsia" w:hint="eastAsia"/>
          <w:szCs w:val="21"/>
        </w:rPr>
        <w:t>邓耀秋</w:t>
      </w:r>
      <w:r>
        <w:rPr>
          <w:rFonts w:hint="eastAsia"/>
          <w:szCs w:val="21"/>
        </w:rPr>
        <w:t>、何书强、门媛媛、</w:t>
      </w:r>
      <w:r>
        <w:rPr>
          <w:rFonts w:hint="eastAsia"/>
        </w:rPr>
        <w:t>覃晓雯、</w:t>
      </w:r>
    </w:p>
    <w:p w:rsidR="00A0252D" w:rsidRDefault="003E4DC7" w:rsidP="002324C9">
      <w:pPr>
        <w:pStyle w:val="afffff"/>
        <w:ind w:firstLineChars="0" w:firstLine="0"/>
        <w:rPr>
          <w:rFonts w:asciiTheme="majorEastAsia" w:eastAsiaTheme="majorEastAsia" w:hAnsiTheme="majorEastAsia" w:cstheme="majorEastAsia"/>
          <w:szCs w:val="21"/>
        </w:rPr>
        <w:pPrChange w:id="416" w:author="Windows 用户" w:date="2025-04-30T16:06:00Z">
          <w:pPr>
            <w:pStyle w:val="afffff"/>
            <w:ind w:firstLine="420"/>
          </w:pPr>
        </w:pPrChange>
      </w:pPr>
      <w:r>
        <w:rPr>
          <w:rFonts w:hint="eastAsia"/>
        </w:rPr>
        <w:t>石小兰、林明泉、黄槟林</w:t>
      </w:r>
      <w:r w:rsidR="002E5B85">
        <w:rPr>
          <w:rFonts w:hint="eastAsia"/>
        </w:rPr>
        <w:t>、</w:t>
      </w:r>
      <w:r>
        <w:rPr>
          <w:rFonts w:hint="eastAsia"/>
        </w:rPr>
        <w:t>梁丽红、肖芙蓉、吕婷、林益群、莫济荣、张莹莹、甘小丽。</w:t>
      </w:r>
    </w:p>
    <w:p w:rsidR="00A0252D" w:rsidRDefault="00A0252D">
      <w:pPr>
        <w:pStyle w:val="afffff"/>
        <w:ind w:firstLine="420"/>
      </w:pPr>
      <w:bookmarkStart w:id="417" w:name="OLE_LINK71"/>
    </w:p>
    <w:bookmarkEnd w:id="417"/>
    <w:p w:rsidR="00A0252D" w:rsidRDefault="00A0252D">
      <w:pPr>
        <w:pStyle w:val="afffff"/>
        <w:ind w:firstLine="420"/>
      </w:pPr>
    </w:p>
    <w:p w:rsidR="00A0252D" w:rsidRDefault="00A0252D">
      <w:pPr>
        <w:pStyle w:val="afffff"/>
        <w:ind w:firstLine="420"/>
        <w:sectPr w:rsidR="00A0252D">
          <w:pgSz w:w="11906" w:h="16838"/>
          <w:pgMar w:top="1928" w:right="1134" w:bottom="1134" w:left="1134" w:header="1418" w:footer="1134" w:gutter="284"/>
          <w:pgNumType w:fmt="upperRoman"/>
          <w:cols w:space="425"/>
          <w:formProt w:val="0"/>
          <w:docGrid w:linePitch="312"/>
        </w:sectPr>
      </w:pPr>
    </w:p>
    <w:p w:rsidR="00A0252D" w:rsidRDefault="00A0252D">
      <w:pPr>
        <w:spacing w:line="20" w:lineRule="exact"/>
        <w:jc w:val="center"/>
        <w:rPr>
          <w:rFonts w:ascii="黑体" w:eastAsia="黑体" w:hAnsi="黑体"/>
          <w:sz w:val="32"/>
          <w:szCs w:val="32"/>
        </w:rPr>
      </w:pPr>
      <w:bookmarkStart w:id="418" w:name="BookMark4"/>
      <w:bookmarkEnd w:id="411"/>
    </w:p>
    <w:p w:rsidR="00A0252D" w:rsidRDefault="00A0252D">
      <w:pPr>
        <w:spacing w:line="20" w:lineRule="exact"/>
        <w:jc w:val="center"/>
        <w:rPr>
          <w:rFonts w:ascii="黑体" w:eastAsia="黑体" w:hAnsi="黑体"/>
          <w:sz w:val="32"/>
          <w:szCs w:val="32"/>
        </w:rPr>
      </w:pPr>
    </w:p>
    <w:bookmarkStart w:id="419" w:name="NEW_STAND_NAME" w:displacedByCustomXml="next"/>
    <w:sdt>
      <w:sdtPr>
        <w:tag w:val="NEW_STAND_NAME"/>
        <w:id w:val="595910757"/>
        <w:lock w:val="sdtLocked"/>
        <w:placeholder>
          <w:docPart w:val="04CF77F6399E41D79550FB60D1251F76"/>
        </w:placeholder>
      </w:sdtPr>
      <w:sdtContent>
        <w:p w:rsidR="0071397B" w:rsidRDefault="003E4DC7" w:rsidP="002324C9">
          <w:pPr>
            <w:pStyle w:val="afffffffff3"/>
            <w:spacing w:beforeLines="100" w:afterLines="220"/>
          </w:pPr>
          <w:r>
            <w:rPr>
              <w:rFonts w:hint="eastAsia"/>
            </w:rPr>
            <w:t xml:space="preserve">东盟进口水果 </w:t>
          </w:r>
          <w:r>
            <w:t xml:space="preserve"> </w:t>
          </w:r>
          <w:r>
            <w:rPr>
              <w:rFonts w:hint="eastAsia"/>
            </w:rPr>
            <w:t>山竹（鲜果）</w:t>
          </w:r>
        </w:p>
      </w:sdtContent>
    </w:sdt>
    <w:p w:rsidR="00A0252D" w:rsidRDefault="003E4DC7" w:rsidP="002637BE">
      <w:pPr>
        <w:pStyle w:val="affd"/>
        <w:spacing w:before="240" w:after="240"/>
      </w:pPr>
      <w:bookmarkStart w:id="420" w:name="_Toc26986771"/>
      <w:bookmarkStart w:id="421" w:name="_Toc24884211"/>
      <w:bookmarkStart w:id="422" w:name="_Toc97192964"/>
      <w:bookmarkStart w:id="423" w:name="_Toc26986530"/>
      <w:bookmarkStart w:id="424" w:name="_Toc17233333"/>
      <w:bookmarkStart w:id="425" w:name="_Toc24884218"/>
      <w:bookmarkStart w:id="426" w:name="_Toc196824603"/>
      <w:bookmarkStart w:id="427" w:name="_Toc26718930"/>
      <w:bookmarkStart w:id="428" w:name="_Toc26648465"/>
      <w:bookmarkStart w:id="429" w:name="_Toc17233325"/>
      <w:bookmarkStart w:id="430" w:name="_Toc190476797"/>
      <w:bookmarkStart w:id="431" w:name="_Toc196306543"/>
      <w:bookmarkStart w:id="432" w:name="_Toc196923101"/>
      <w:bookmarkEnd w:id="419"/>
      <w:r>
        <w:rPr>
          <w:rFonts w:hint="eastAsia"/>
        </w:rPr>
        <w:t>范围</w:t>
      </w:r>
      <w:bookmarkEnd w:id="420"/>
      <w:bookmarkEnd w:id="421"/>
      <w:bookmarkEnd w:id="422"/>
      <w:bookmarkEnd w:id="423"/>
      <w:bookmarkEnd w:id="424"/>
      <w:bookmarkEnd w:id="425"/>
      <w:bookmarkEnd w:id="426"/>
      <w:bookmarkEnd w:id="427"/>
      <w:bookmarkEnd w:id="428"/>
      <w:bookmarkEnd w:id="429"/>
      <w:bookmarkEnd w:id="430"/>
      <w:bookmarkEnd w:id="431"/>
      <w:bookmarkEnd w:id="432"/>
    </w:p>
    <w:p w:rsidR="00A0252D" w:rsidRDefault="003E4DC7">
      <w:pPr>
        <w:pStyle w:val="afffff"/>
        <w:ind w:firstLine="420"/>
      </w:pPr>
      <w:bookmarkStart w:id="433" w:name="OLE_LINK47"/>
      <w:bookmarkStart w:id="434" w:name="_Toc24884212"/>
      <w:bookmarkStart w:id="435" w:name="_Toc17233326"/>
      <w:bookmarkStart w:id="436" w:name="_Toc17233334"/>
      <w:bookmarkStart w:id="437" w:name="_Toc24884219"/>
      <w:bookmarkStart w:id="438" w:name="_Toc26648466"/>
      <w:r>
        <w:rPr>
          <w:rFonts w:hint="eastAsia"/>
        </w:rPr>
        <w:t>本文件界定了东盟进口山竹（Garcinia mangostana L.）（鲜果）涉及的术语和定义，规定了东盟进口山竹（鲜果）的感官要求、理化指标、安全指标以及包装、标识、运输、贮存，描述了相应的检验方法和检验规则。</w:t>
      </w:r>
    </w:p>
    <w:p w:rsidR="00A0252D" w:rsidRDefault="003E4DC7">
      <w:pPr>
        <w:pStyle w:val="afffff"/>
        <w:ind w:firstLine="420"/>
      </w:pPr>
      <w:r>
        <w:rPr>
          <w:rFonts w:hint="eastAsia"/>
        </w:rPr>
        <w:t>本文件适用于东盟进口山竹（鲜果）的销售和检验</w:t>
      </w:r>
      <w:ins w:id="439" w:author="Windows 用户" w:date="2025-04-30T16:15:00Z">
        <w:r w:rsidR="00F21319">
          <w:rPr>
            <w:rFonts w:hint="eastAsia"/>
          </w:rPr>
          <w:t>。</w:t>
        </w:r>
      </w:ins>
    </w:p>
    <w:p w:rsidR="00A0252D" w:rsidRDefault="003E4DC7" w:rsidP="002637BE">
      <w:pPr>
        <w:pStyle w:val="affd"/>
        <w:spacing w:before="240" w:after="240"/>
      </w:pPr>
      <w:bookmarkStart w:id="440" w:name="_Toc196824604"/>
      <w:bookmarkStart w:id="441" w:name="_Toc26986772"/>
      <w:bookmarkStart w:id="442" w:name="_Toc26986531"/>
      <w:bookmarkStart w:id="443" w:name="_Toc190476798"/>
      <w:bookmarkStart w:id="444" w:name="_Toc97192965"/>
      <w:bookmarkStart w:id="445" w:name="_Toc196306544"/>
      <w:bookmarkStart w:id="446" w:name="_Toc26718931"/>
      <w:bookmarkStart w:id="447" w:name="OLE_LINK23"/>
      <w:bookmarkStart w:id="448" w:name="_Toc196923102"/>
      <w:bookmarkEnd w:id="433"/>
      <w:r>
        <w:rPr>
          <w:rFonts w:hint="eastAsia"/>
        </w:rPr>
        <w:t>规范性引用文件</w:t>
      </w:r>
      <w:bookmarkEnd w:id="434"/>
      <w:bookmarkEnd w:id="435"/>
      <w:bookmarkEnd w:id="436"/>
      <w:bookmarkEnd w:id="437"/>
      <w:bookmarkEnd w:id="438"/>
      <w:bookmarkEnd w:id="440"/>
      <w:bookmarkEnd w:id="441"/>
      <w:bookmarkEnd w:id="442"/>
      <w:bookmarkEnd w:id="443"/>
      <w:bookmarkEnd w:id="444"/>
      <w:bookmarkEnd w:id="445"/>
      <w:bookmarkEnd w:id="446"/>
      <w:bookmarkEnd w:id="448"/>
    </w:p>
    <w:bookmarkEnd w:id="447" w:displacedByCustomXml="next"/>
    <w:sdt>
      <w:sdtPr>
        <w:rPr>
          <w:rFonts w:hint="eastAsia"/>
        </w:rPr>
        <w:id w:val="715848253"/>
        <w:placeholder>
          <w:docPart w:val="B99FCEBB99914580B0B78F4093A4ADD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A0252D" w:rsidRDefault="003E4DC7">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0252D" w:rsidRDefault="003E4DC7">
      <w:pPr>
        <w:pStyle w:val="afffff"/>
        <w:ind w:firstLine="420"/>
      </w:pPr>
      <w:bookmarkStart w:id="449" w:name="OLE_LINK46"/>
      <w:bookmarkStart w:id="450" w:name="OLE_LINK72"/>
      <w:bookmarkStart w:id="451" w:name="OLE_LINK54"/>
      <w:r>
        <w:rPr>
          <w:rFonts w:hint="eastAsia"/>
        </w:rPr>
        <w:t xml:space="preserve">GB 2762  </w:t>
      </w:r>
      <w:bookmarkStart w:id="452" w:name="OLE_LINK9"/>
      <w:r>
        <w:rPr>
          <w:rFonts w:hint="eastAsia"/>
        </w:rPr>
        <w:t>食品安全国家标准</w:t>
      </w:r>
      <w:r>
        <w:t xml:space="preserve">  </w:t>
      </w:r>
      <w:r>
        <w:rPr>
          <w:rFonts w:hint="eastAsia"/>
        </w:rPr>
        <w:t>食品中污染物限量</w:t>
      </w:r>
      <w:bookmarkEnd w:id="452"/>
    </w:p>
    <w:p w:rsidR="00A0252D" w:rsidRDefault="003E4DC7">
      <w:pPr>
        <w:pStyle w:val="afffff"/>
        <w:ind w:firstLine="420"/>
      </w:pPr>
      <w:bookmarkStart w:id="453" w:name="OLE_LINK11"/>
      <w:bookmarkStart w:id="454" w:name="OLE_LINK7"/>
      <w:bookmarkStart w:id="455" w:name="OLE_LINK8"/>
      <w:r>
        <w:t>GB</w:t>
      </w:r>
      <w:r>
        <w:rPr>
          <w:rFonts w:hint="eastAsia"/>
        </w:rPr>
        <w:t xml:space="preserve"> 2763</w:t>
      </w:r>
      <w:bookmarkEnd w:id="453"/>
      <w:r>
        <w:rPr>
          <w:rFonts w:hint="eastAsia"/>
        </w:rPr>
        <w:t xml:space="preserve">  食品安全国家标准</w:t>
      </w:r>
      <w:r>
        <w:t xml:space="preserve">  </w:t>
      </w:r>
      <w:r>
        <w:rPr>
          <w:rFonts w:hint="eastAsia"/>
        </w:rPr>
        <w:t>食品中农药最大残留限量</w:t>
      </w:r>
    </w:p>
    <w:bookmarkEnd w:id="454"/>
    <w:bookmarkEnd w:id="455"/>
    <w:p w:rsidR="00A0252D" w:rsidDel="00F21319" w:rsidRDefault="003E4DC7">
      <w:pPr>
        <w:pStyle w:val="afffff"/>
        <w:ind w:firstLine="420"/>
        <w:rPr>
          <w:del w:id="456" w:author="Windows 用户" w:date="2025-04-30T16:16:00Z"/>
        </w:rPr>
      </w:pPr>
      <w:del w:id="457" w:author="Windows 用户" w:date="2025-04-30T16:16:00Z">
        <w:r w:rsidDel="00F21319">
          <w:rPr>
            <w:rFonts w:hint="eastAsia"/>
          </w:rPr>
          <w:delText>GB 5009.11  食品安全国家标准  食品中总砷及无机砷的测定</w:delText>
        </w:r>
      </w:del>
    </w:p>
    <w:p w:rsidR="00A0252D" w:rsidDel="00F21319" w:rsidRDefault="003E4DC7">
      <w:pPr>
        <w:pStyle w:val="afffff"/>
        <w:ind w:firstLine="420"/>
        <w:rPr>
          <w:del w:id="458" w:author="Windows 用户" w:date="2025-04-30T16:16:00Z"/>
        </w:rPr>
      </w:pPr>
      <w:del w:id="459" w:author="Windows 用户" w:date="2025-04-30T16:16:00Z">
        <w:r w:rsidDel="00F21319">
          <w:rPr>
            <w:rFonts w:hint="eastAsia"/>
          </w:rPr>
          <w:delText xml:space="preserve">GB 5009.12  </w:delText>
        </w:r>
        <w:bookmarkStart w:id="460" w:name="OLE_LINK15"/>
        <w:r w:rsidDel="00F21319">
          <w:rPr>
            <w:rFonts w:hint="eastAsia"/>
          </w:rPr>
          <w:delText>食品安全国家标准</w:delText>
        </w:r>
        <w:bookmarkEnd w:id="460"/>
        <w:r w:rsidDel="00F21319">
          <w:rPr>
            <w:rFonts w:hint="eastAsia"/>
          </w:rPr>
          <w:delText xml:space="preserve">  食品中铅的测定</w:delText>
        </w:r>
      </w:del>
    </w:p>
    <w:p w:rsidR="00A0252D" w:rsidDel="00F21319" w:rsidRDefault="003E4DC7">
      <w:pPr>
        <w:pStyle w:val="afffff"/>
        <w:ind w:firstLine="420"/>
        <w:rPr>
          <w:del w:id="461" w:author="Windows 用户" w:date="2025-04-30T16:16:00Z"/>
        </w:rPr>
      </w:pPr>
      <w:bookmarkStart w:id="462" w:name="OLE_LINK16"/>
      <w:bookmarkStart w:id="463" w:name="OLE_LINK18"/>
      <w:bookmarkStart w:id="464" w:name="OLE_LINK17"/>
      <w:del w:id="465" w:author="Windows 用户" w:date="2025-04-30T16:16:00Z">
        <w:r w:rsidDel="00F21319">
          <w:rPr>
            <w:rFonts w:hint="eastAsia"/>
          </w:rPr>
          <w:delText>GB 5009.15</w:delText>
        </w:r>
        <w:bookmarkEnd w:id="462"/>
        <w:bookmarkEnd w:id="463"/>
        <w:bookmarkEnd w:id="464"/>
        <w:r w:rsidDel="00F21319">
          <w:rPr>
            <w:rFonts w:hint="eastAsia"/>
          </w:rPr>
          <w:delText xml:space="preserve">  </w:delText>
        </w:r>
        <w:bookmarkStart w:id="466" w:name="OLE_LINK19"/>
        <w:bookmarkStart w:id="467" w:name="OLE_LINK20"/>
        <w:r w:rsidDel="00F21319">
          <w:rPr>
            <w:rFonts w:hint="eastAsia"/>
          </w:rPr>
          <w:delText>食品安全国家标准</w:delText>
        </w:r>
        <w:bookmarkEnd w:id="466"/>
        <w:bookmarkEnd w:id="467"/>
        <w:r w:rsidDel="00F21319">
          <w:rPr>
            <w:rFonts w:hint="eastAsia"/>
          </w:rPr>
          <w:delText xml:space="preserve">  食品中镉的测定</w:delText>
        </w:r>
      </w:del>
    </w:p>
    <w:p w:rsidR="00A0252D" w:rsidDel="00F21319" w:rsidRDefault="003E4DC7">
      <w:pPr>
        <w:pStyle w:val="afffff"/>
        <w:ind w:firstLine="420"/>
        <w:rPr>
          <w:del w:id="468" w:author="Windows 用户" w:date="2025-04-30T16:16:00Z"/>
        </w:rPr>
      </w:pPr>
      <w:del w:id="469" w:author="Windows 用户" w:date="2025-04-30T16:16:00Z">
        <w:r w:rsidDel="00F21319">
          <w:rPr>
            <w:rFonts w:hint="eastAsia"/>
          </w:rPr>
          <w:delText>GB 5009.17  食品安全国家标准  食品中总汞及有机汞的测定</w:delText>
        </w:r>
      </w:del>
    </w:p>
    <w:p w:rsidR="00A0252D" w:rsidDel="00F21319" w:rsidRDefault="003E4DC7">
      <w:pPr>
        <w:pStyle w:val="afffff"/>
        <w:ind w:firstLine="420"/>
        <w:rPr>
          <w:del w:id="470" w:author="Windows 用户" w:date="2025-04-30T16:16:00Z"/>
        </w:rPr>
      </w:pPr>
      <w:del w:id="471" w:author="Windows 用户" w:date="2025-04-30T16:16:00Z">
        <w:r w:rsidDel="00F21319">
          <w:rPr>
            <w:rFonts w:hint="eastAsia"/>
          </w:rPr>
          <w:delText>GB/T 29373  农产品追溯要求  果蔬</w:delText>
        </w:r>
      </w:del>
    </w:p>
    <w:p w:rsidR="00A0252D" w:rsidRDefault="003E4DC7">
      <w:pPr>
        <w:pStyle w:val="afffff"/>
        <w:ind w:firstLine="420"/>
        <w:rPr>
          <w:ins w:id="472" w:author="Windows 用户" w:date="2025-04-30T16:06:00Z"/>
          <w:rFonts w:hint="eastAsia"/>
        </w:rPr>
      </w:pPr>
      <w:r>
        <w:rPr>
          <w:rFonts w:hint="eastAsia"/>
        </w:rPr>
        <w:t xml:space="preserve">GB/T 41625 </w:t>
      </w:r>
      <w:r>
        <w:t xml:space="preserve"> </w:t>
      </w:r>
      <w:r>
        <w:rPr>
          <w:rFonts w:hint="eastAsia"/>
        </w:rPr>
        <w:t>山竹质量等级</w:t>
      </w:r>
    </w:p>
    <w:p w:rsidR="002324C9" w:rsidRDefault="002324C9" w:rsidP="002324C9">
      <w:pPr>
        <w:pStyle w:val="afffff"/>
        <w:ind w:firstLine="420"/>
      </w:pPr>
      <w:moveToRangeStart w:id="473" w:author="Windows 用户" w:date="2025-04-30T16:06:00Z" w:name="move196921604"/>
      <w:moveTo w:id="474" w:author="Windows 用户" w:date="2025-04-30T16:06:00Z">
        <w:r>
          <w:rPr>
            <w:rFonts w:hAnsi="宋体" w:hint="eastAsia"/>
          </w:rPr>
          <w:t>JJF 1070  定量包装商品净含量计量检验规则</w:t>
        </w:r>
      </w:moveTo>
    </w:p>
    <w:moveToRangeEnd w:id="473"/>
    <w:p w:rsidR="002324C9" w:rsidRPr="002324C9" w:rsidDel="002324C9" w:rsidRDefault="002324C9">
      <w:pPr>
        <w:pStyle w:val="afffff"/>
        <w:ind w:firstLine="420"/>
        <w:rPr>
          <w:del w:id="475" w:author="Windows 用户" w:date="2025-04-30T16:06:00Z"/>
          <w:rPrChange w:id="476" w:author="Windows 用户" w:date="2025-04-30T16:06:00Z">
            <w:rPr>
              <w:del w:id="477" w:author="Windows 用户" w:date="2025-04-30T16:06:00Z"/>
            </w:rPr>
          </w:rPrChange>
        </w:rPr>
      </w:pPr>
    </w:p>
    <w:p w:rsidR="00A0252D" w:rsidDel="000B1284" w:rsidRDefault="003E4DC7">
      <w:pPr>
        <w:pStyle w:val="afffff"/>
        <w:ind w:firstLine="420"/>
        <w:rPr>
          <w:del w:id="478" w:author="Windows 用户" w:date="2025-04-30T16:19:00Z"/>
        </w:rPr>
      </w:pPr>
      <w:del w:id="479" w:author="Windows 用户" w:date="2025-04-30T16:19:00Z">
        <w:r w:rsidDel="000B1284">
          <w:rPr>
            <w:rFonts w:hint="eastAsia"/>
          </w:rPr>
          <w:delText>NY/T 761  蔬菜和水果中有机磷、有机氯、拟除虫菊酯和氨基甲酸酯类农药多残留的测定</w:delText>
        </w:r>
      </w:del>
    </w:p>
    <w:p w:rsidR="00A0252D" w:rsidRDefault="003E4DC7">
      <w:pPr>
        <w:pStyle w:val="afffff"/>
        <w:ind w:firstLine="420"/>
      </w:pPr>
      <w:r>
        <w:rPr>
          <w:rFonts w:hint="eastAsia"/>
        </w:rPr>
        <w:t>NY/T 1761  农产品质量安全追溯操作规程  通则</w:t>
      </w:r>
    </w:p>
    <w:p w:rsidR="00A0252D" w:rsidRDefault="003E4DC7">
      <w:pPr>
        <w:pStyle w:val="afffff"/>
        <w:ind w:firstLine="420"/>
      </w:pPr>
      <w:bookmarkStart w:id="480" w:name="OLE_LINK63"/>
      <w:r>
        <w:t>NY/T 2</w:t>
      </w:r>
      <w:r>
        <w:rPr>
          <w:rFonts w:hint="eastAsia"/>
        </w:rPr>
        <w:t>637</w:t>
      </w:r>
      <w:r>
        <w:t xml:space="preserve">  水果</w:t>
      </w:r>
      <w:r>
        <w:rPr>
          <w:rFonts w:hint="eastAsia"/>
        </w:rPr>
        <w:t>和蔬菜可溶性固形物含量的测定</w:t>
      </w:r>
      <w:r>
        <w:t xml:space="preserve">  </w:t>
      </w:r>
      <w:r>
        <w:rPr>
          <w:rFonts w:hint="eastAsia"/>
        </w:rPr>
        <w:t>折射仪法</w:t>
      </w:r>
    </w:p>
    <w:bookmarkEnd w:id="480"/>
    <w:p w:rsidR="00A0252D" w:rsidDel="000B1284" w:rsidRDefault="003E4DC7">
      <w:pPr>
        <w:pStyle w:val="afffff"/>
        <w:ind w:firstLine="420"/>
        <w:rPr>
          <w:del w:id="481" w:author="Windows 用户" w:date="2025-04-30T16:19:00Z"/>
        </w:rPr>
      </w:pPr>
      <w:del w:id="482" w:author="Windows 用户" w:date="2025-04-30T16:19:00Z">
        <w:r w:rsidDel="000B1284">
          <w:rPr>
            <w:rFonts w:hint="eastAsia"/>
          </w:rPr>
          <w:delText>SN/T 4698  出口果蔬中百草枯检测  拉曼光谱法</w:delText>
        </w:r>
        <w:bookmarkStart w:id="483" w:name="_Toc196923103"/>
        <w:bookmarkEnd w:id="483"/>
      </w:del>
    </w:p>
    <w:p w:rsidR="00A0252D" w:rsidDel="002324C9" w:rsidRDefault="003E4DC7">
      <w:pPr>
        <w:pStyle w:val="afffff"/>
        <w:ind w:firstLine="420"/>
      </w:pPr>
      <w:bookmarkStart w:id="484" w:name="_Hlk196725042"/>
      <w:moveFromRangeStart w:id="485" w:author="Windows 用户" w:date="2025-04-30T16:06:00Z" w:name="move196921604"/>
      <w:moveFrom w:id="486" w:author="Windows 用户" w:date="2025-04-30T16:06:00Z">
        <w:r w:rsidDel="002324C9">
          <w:rPr>
            <w:rFonts w:hAnsi="宋体" w:hint="eastAsia"/>
          </w:rPr>
          <w:t>JJF 1070  定量包装商品净含量计量检验规则</w:t>
        </w:r>
        <w:bookmarkStart w:id="487" w:name="_Toc196923104"/>
        <w:bookmarkEnd w:id="487"/>
      </w:moveFrom>
    </w:p>
    <w:p w:rsidR="00A0252D" w:rsidRDefault="003E4DC7" w:rsidP="002637BE">
      <w:pPr>
        <w:pStyle w:val="affd"/>
        <w:spacing w:before="240" w:after="240"/>
      </w:pPr>
      <w:bookmarkStart w:id="488" w:name="_Toc97192966"/>
      <w:bookmarkStart w:id="489" w:name="_Toc190476799"/>
      <w:bookmarkStart w:id="490" w:name="_Toc196306545"/>
      <w:bookmarkStart w:id="491" w:name="_Toc196824605"/>
      <w:bookmarkStart w:id="492" w:name="_Toc196923105"/>
      <w:bookmarkEnd w:id="449"/>
      <w:bookmarkEnd w:id="450"/>
      <w:bookmarkEnd w:id="451"/>
      <w:bookmarkEnd w:id="484"/>
      <w:moveFromRangeEnd w:id="485"/>
      <w:r>
        <w:rPr>
          <w:rFonts w:hint="eastAsia"/>
        </w:rPr>
        <w:t>术语和定义</w:t>
      </w:r>
      <w:bookmarkEnd w:id="488"/>
      <w:bookmarkEnd w:id="489"/>
      <w:bookmarkEnd w:id="490"/>
      <w:bookmarkEnd w:id="491"/>
      <w:bookmarkEnd w:id="492"/>
    </w:p>
    <w:bookmarkStart w:id="493" w:name="_Toc26986532" w:displacedByCustomXml="next"/>
    <w:bookmarkEnd w:id="493" w:displacedByCustomXml="next"/>
    <w:bookmarkStart w:id="494" w:name="OLE_LINK48" w:displacedByCustomXml="next"/>
    <w:bookmarkStart w:id="495" w:name="OLE_LINK49" w:displacedByCustomXml="next"/>
    <w:sdt>
      <w:sdtPr>
        <w:id w:val="-1909835108"/>
        <w:placeholder>
          <w:docPart w:val="15E1C16EE56642C3963CB8D338CE6E7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A0252D" w:rsidRDefault="003E4DC7">
          <w:pPr>
            <w:pStyle w:val="afffff"/>
            <w:ind w:firstLine="420"/>
          </w:pPr>
          <w:r>
            <w:t>下列术语和定义适用于本文件。</w:t>
          </w:r>
        </w:p>
      </w:sdtContent>
    </w:sdt>
    <w:p w:rsidR="00A0252D" w:rsidRDefault="00A0252D" w:rsidP="00002763">
      <w:pPr>
        <w:pStyle w:val="affe"/>
        <w:pPrChange w:id="496" w:author="Windows 用户" w:date="2025-04-30T16:26:00Z">
          <w:pPr>
            <w:pStyle w:val="affe"/>
            <w:spacing w:before="120" w:after="120"/>
          </w:pPr>
        </w:pPrChange>
      </w:pPr>
    </w:p>
    <w:p w:rsidR="000F624C" w:rsidRPr="000B1284" w:rsidRDefault="003E4DC7" w:rsidP="000B1284">
      <w:pPr>
        <w:pStyle w:val="afffff"/>
        <w:ind w:firstLine="420"/>
        <w:rPr>
          <w:rFonts w:ascii="黑体" w:eastAsia="黑体" w:hAnsi="黑体"/>
          <w:rPrChange w:id="497" w:author="Windows 用户" w:date="2025-04-30T16:20:00Z">
            <w:rPr/>
          </w:rPrChange>
        </w:rPr>
        <w:pPrChange w:id="498" w:author="Windows 用户" w:date="2025-04-30T16:19:00Z">
          <w:pPr>
            <w:pStyle w:val="affe"/>
            <w:numPr>
              <w:ilvl w:val="0"/>
              <w:numId w:val="0"/>
            </w:numPr>
            <w:spacing w:before="120" w:after="120"/>
            <w:ind w:left="420"/>
          </w:pPr>
        </w:pPrChange>
      </w:pPr>
      <w:r w:rsidRPr="000B1284">
        <w:rPr>
          <w:rFonts w:ascii="黑体" w:eastAsia="黑体" w:hAnsi="黑体" w:hint="eastAsia"/>
          <w:rPrChange w:id="499" w:author="Windows 用户" w:date="2025-04-30T16:20:00Z">
            <w:rPr>
              <w:rFonts w:hint="eastAsia"/>
            </w:rPr>
          </w:rPrChange>
        </w:rPr>
        <w:t xml:space="preserve">东盟进口山竹 </w:t>
      </w:r>
      <w:ins w:id="500" w:author="Windows 用户" w:date="2025-04-30T16:06:00Z">
        <w:r w:rsidR="002324C9" w:rsidRPr="000B1284">
          <w:rPr>
            <w:rFonts w:ascii="黑体" w:eastAsia="黑体" w:hAnsi="黑体" w:hint="eastAsia"/>
            <w:rPrChange w:id="501" w:author="Windows 用户" w:date="2025-04-30T16:20:00Z">
              <w:rPr>
                <w:rFonts w:hint="eastAsia"/>
              </w:rPr>
            </w:rPrChange>
          </w:rPr>
          <w:t xml:space="preserve"> </w:t>
        </w:r>
      </w:ins>
      <w:r w:rsidRPr="000B1284">
        <w:rPr>
          <w:rFonts w:ascii="黑体" w:eastAsia="黑体" w:hAnsi="黑体"/>
          <w:rPrChange w:id="502" w:author="Windows 用户" w:date="2025-04-30T16:20:00Z">
            <w:rPr/>
          </w:rPrChange>
        </w:rPr>
        <w:t>imported ASEAN mangosteen</w:t>
      </w:r>
    </w:p>
    <w:p w:rsidR="00A0252D" w:rsidRDefault="003E4DC7">
      <w:pPr>
        <w:pStyle w:val="afffff"/>
        <w:ind w:firstLine="420"/>
      </w:pPr>
      <w:r>
        <w:rPr>
          <w:rFonts w:hint="eastAsia"/>
        </w:rPr>
        <w:t>从东南亚国家联盟(ASEAN)成员国进口的山竹鲜果。</w:t>
      </w:r>
    </w:p>
    <w:p w:rsidR="002324C9" w:rsidRDefault="002324C9" w:rsidP="00002763">
      <w:pPr>
        <w:pStyle w:val="affe"/>
        <w:rPr>
          <w:ins w:id="503" w:author="Windows 用户" w:date="2025-04-30T16:07:00Z"/>
          <w:rFonts w:hint="eastAsia"/>
        </w:rPr>
        <w:pPrChange w:id="504" w:author="Windows 用户" w:date="2025-04-30T16:26:00Z">
          <w:pPr>
            <w:pStyle w:val="affe"/>
            <w:spacing w:before="120" w:after="120"/>
          </w:pPr>
        </w:pPrChange>
      </w:pPr>
    </w:p>
    <w:p w:rsidR="00A0252D" w:rsidRPr="000B1284" w:rsidRDefault="003E4DC7" w:rsidP="000B1284">
      <w:pPr>
        <w:pStyle w:val="afffff"/>
        <w:ind w:firstLine="420"/>
        <w:rPr>
          <w:rFonts w:ascii="黑体" w:eastAsia="黑体" w:hAnsi="黑体"/>
          <w:rPrChange w:id="505" w:author="Windows 用户" w:date="2025-04-30T16:20:00Z">
            <w:rPr/>
          </w:rPrChange>
        </w:rPr>
        <w:pPrChange w:id="506" w:author="Windows 用户" w:date="2025-04-30T16:19:00Z">
          <w:pPr>
            <w:pStyle w:val="affe"/>
            <w:spacing w:before="120" w:after="120"/>
          </w:pPr>
        </w:pPrChange>
      </w:pPr>
      <w:r w:rsidRPr="000B1284">
        <w:rPr>
          <w:rFonts w:ascii="黑体" w:eastAsia="黑体" w:hAnsi="黑体" w:hint="eastAsia"/>
          <w:rPrChange w:id="507" w:author="Windows 用户" w:date="2025-04-30T16:20:00Z">
            <w:rPr>
              <w:rFonts w:hint="eastAsia"/>
            </w:rPr>
          </w:rPrChange>
        </w:rPr>
        <w:t xml:space="preserve">硬缩 </w:t>
      </w:r>
      <w:ins w:id="508" w:author="Windows 用户" w:date="2025-04-30T16:07:00Z">
        <w:r w:rsidR="002324C9" w:rsidRPr="000B1284">
          <w:rPr>
            <w:rFonts w:ascii="黑体" w:eastAsia="黑体" w:hAnsi="黑体" w:hint="eastAsia"/>
            <w:rPrChange w:id="509" w:author="Windows 用户" w:date="2025-04-30T16:20:00Z">
              <w:rPr>
                <w:rFonts w:hint="eastAsia"/>
              </w:rPr>
            </w:rPrChange>
          </w:rPr>
          <w:t xml:space="preserve"> </w:t>
        </w:r>
      </w:ins>
      <w:r w:rsidRPr="000B1284">
        <w:rPr>
          <w:rFonts w:ascii="黑体" w:eastAsia="黑体" w:hAnsi="黑体"/>
          <w:rPrChange w:id="510" w:author="Windows 用户" w:date="2025-04-30T16:20:00Z">
            <w:rPr/>
          </w:rPrChange>
        </w:rPr>
        <w:t>hardery and shrivelling</w:t>
      </w:r>
    </w:p>
    <w:p w:rsidR="00A0252D" w:rsidRDefault="003E4DC7">
      <w:pPr>
        <w:pStyle w:val="afffff"/>
        <w:ind w:firstLine="420"/>
      </w:pPr>
      <w:r>
        <w:rPr>
          <w:rFonts w:hint="eastAsia"/>
        </w:rPr>
        <w:t>果壳由于水分流失、木质化产生的硬化和收缩。</w:t>
      </w:r>
    </w:p>
    <w:p w:rsidR="00A0252D" w:rsidRDefault="003E4DC7">
      <w:pPr>
        <w:pStyle w:val="afffff"/>
        <w:ind w:firstLine="420"/>
      </w:pPr>
      <w:r>
        <w:rPr>
          <w:rFonts w:hint="eastAsia"/>
        </w:rPr>
        <w:t>[来源：GB/T 41625—2022，3.1]</w:t>
      </w:r>
    </w:p>
    <w:p w:rsidR="002324C9" w:rsidRDefault="002324C9" w:rsidP="00002763">
      <w:pPr>
        <w:pStyle w:val="affe"/>
        <w:rPr>
          <w:ins w:id="511" w:author="Windows 用户" w:date="2025-04-30T16:07:00Z"/>
          <w:rFonts w:hint="eastAsia"/>
        </w:rPr>
        <w:pPrChange w:id="512" w:author="Windows 用户" w:date="2025-04-30T16:26:00Z">
          <w:pPr>
            <w:pStyle w:val="affe"/>
            <w:spacing w:before="120" w:after="120"/>
          </w:pPr>
        </w:pPrChange>
      </w:pPr>
    </w:p>
    <w:p w:rsidR="00A0252D" w:rsidRPr="000B1284" w:rsidRDefault="003E4DC7" w:rsidP="000B1284">
      <w:pPr>
        <w:pStyle w:val="afffff"/>
        <w:ind w:firstLine="420"/>
        <w:rPr>
          <w:rFonts w:ascii="黑体" w:eastAsia="黑体" w:hAnsi="黑体"/>
          <w:rPrChange w:id="513" w:author="Windows 用户" w:date="2025-04-30T16:20:00Z">
            <w:rPr/>
          </w:rPrChange>
        </w:rPr>
        <w:pPrChange w:id="514" w:author="Windows 用户" w:date="2025-04-30T16:19:00Z">
          <w:pPr>
            <w:pStyle w:val="affe"/>
            <w:spacing w:before="120" w:after="120"/>
          </w:pPr>
        </w:pPrChange>
      </w:pPr>
      <w:r w:rsidRPr="000B1284">
        <w:rPr>
          <w:rFonts w:ascii="黑体" w:eastAsia="黑体" w:hAnsi="黑体" w:hint="eastAsia"/>
          <w:rPrChange w:id="515" w:author="Windows 用户" w:date="2025-04-30T16:20:00Z">
            <w:rPr>
              <w:rFonts w:hint="eastAsia"/>
            </w:rPr>
          </w:rPrChange>
        </w:rPr>
        <w:t xml:space="preserve">皱缩 </w:t>
      </w:r>
      <w:ins w:id="516" w:author="Windows 用户" w:date="2025-04-30T16:07:00Z">
        <w:r w:rsidR="002324C9" w:rsidRPr="000B1284">
          <w:rPr>
            <w:rFonts w:ascii="黑体" w:eastAsia="黑体" w:hAnsi="黑体" w:hint="eastAsia"/>
            <w:rPrChange w:id="517" w:author="Windows 用户" w:date="2025-04-30T16:20:00Z">
              <w:rPr>
                <w:rFonts w:hint="eastAsia"/>
              </w:rPr>
            </w:rPrChange>
          </w:rPr>
          <w:t xml:space="preserve"> </w:t>
        </w:r>
      </w:ins>
      <w:r w:rsidRPr="000B1284">
        <w:rPr>
          <w:rFonts w:ascii="黑体" w:eastAsia="黑体" w:hAnsi="黑体"/>
          <w:rPrChange w:id="518" w:author="Windows 用户" w:date="2025-04-30T16:20:00Z">
            <w:rPr/>
          </w:rPrChange>
        </w:rPr>
        <w:t>shriveling</w:t>
      </w:r>
    </w:p>
    <w:p w:rsidR="00A0252D" w:rsidRDefault="003E4DC7">
      <w:pPr>
        <w:pStyle w:val="afffff"/>
        <w:ind w:firstLine="420"/>
      </w:pPr>
      <w:r>
        <w:rPr>
          <w:rFonts w:hint="eastAsia"/>
        </w:rPr>
        <w:t>果柄和花萼由于水分流失而形成小脊、小凸起或细沟状的收缩。</w:t>
      </w:r>
    </w:p>
    <w:p w:rsidR="00A0252D" w:rsidRDefault="003E4DC7">
      <w:pPr>
        <w:pStyle w:val="afffff"/>
        <w:ind w:firstLine="420"/>
        <w:rPr>
          <w:ins w:id="519" w:author="Windows 用户" w:date="2025-04-30T16:08:00Z"/>
          <w:rFonts w:hint="eastAsia"/>
        </w:rPr>
      </w:pPr>
      <w:r>
        <w:rPr>
          <w:rFonts w:hint="eastAsia"/>
        </w:rPr>
        <w:t>[来源：GB/T 41625—2022，3.</w:t>
      </w:r>
      <w:r w:rsidR="006B55AA">
        <w:rPr>
          <w:rFonts w:hint="eastAsia"/>
        </w:rPr>
        <w:t>2</w:t>
      </w:r>
      <w:r>
        <w:rPr>
          <w:rFonts w:hint="eastAsia"/>
        </w:rPr>
        <w:t>]</w:t>
      </w:r>
    </w:p>
    <w:p w:rsidR="002324C9" w:rsidDel="000B1284" w:rsidRDefault="002324C9" w:rsidP="00002763">
      <w:pPr>
        <w:pStyle w:val="affe"/>
        <w:rPr>
          <w:del w:id="520" w:author="Windows 用户" w:date="2025-04-30T16:20:00Z"/>
        </w:rPr>
        <w:pPrChange w:id="521" w:author="Windows 用户" w:date="2025-04-30T16:26:00Z">
          <w:pPr>
            <w:pStyle w:val="afffff"/>
            <w:ind w:firstLine="420"/>
          </w:pPr>
        </w:pPrChange>
      </w:pPr>
    </w:p>
    <w:p w:rsidR="002324C9" w:rsidRDefault="002324C9" w:rsidP="00002763">
      <w:pPr>
        <w:pStyle w:val="affe"/>
        <w:rPr>
          <w:ins w:id="522" w:author="Windows 用户" w:date="2025-04-30T16:08:00Z"/>
          <w:rFonts w:hint="eastAsia"/>
        </w:rPr>
        <w:pPrChange w:id="523" w:author="Windows 用户" w:date="2025-04-30T16:26:00Z">
          <w:pPr>
            <w:pStyle w:val="affe"/>
            <w:spacing w:before="120" w:after="120"/>
          </w:pPr>
        </w:pPrChange>
      </w:pPr>
    </w:p>
    <w:p w:rsidR="00A0252D" w:rsidRPr="000B1284" w:rsidRDefault="003E4DC7" w:rsidP="000B1284">
      <w:pPr>
        <w:pStyle w:val="afffff"/>
        <w:ind w:firstLine="420"/>
        <w:rPr>
          <w:rFonts w:ascii="黑体" w:eastAsia="黑体" w:hAnsi="黑体"/>
          <w:rPrChange w:id="524" w:author="Windows 用户" w:date="2025-04-30T16:20:00Z">
            <w:rPr/>
          </w:rPrChange>
        </w:rPr>
        <w:pPrChange w:id="525" w:author="Windows 用户" w:date="2025-04-30T16:20:00Z">
          <w:pPr>
            <w:pStyle w:val="affe"/>
            <w:spacing w:before="120" w:after="120"/>
          </w:pPr>
        </w:pPrChange>
      </w:pPr>
      <w:r w:rsidRPr="000B1284">
        <w:rPr>
          <w:rFonts w:ascii="黑体" w:eastAsia="黑体" w:hAnsi="黑体" w:hint="eastAsia"/>
          <w:rPrChange w:id="526" w:author="Windows 用户" w:date="2025-04-30T16:20:00Z">
            <w:rPr>
              <w:rFonts w:hint="eastAsia"/>
            </w:rPr>
          </w:rPrChange>
        </w:rPr>
        <w:t xml:space="preserve">色斑 </w:t>
      </w:r>
      <w:ins w:id="527" w:author="Windows 用户" w:date="2025-04-30T16:08:00Z">
        <w:r w:rsidR="002324C9" w:rsidRPr="000B1284">
          <w:rPr>
            <w:rFonts w:ascii="黑体" w:eastAsia="黑体" w:hAnsi="黑体" w:hint="eastAsia"/>
            <w:rPrChange w:id="528" w:author="Windows 用户" w:date="2025-04-30T16:20:00Z">
              <w:rPr>
                <w:rFonts w:hint="eastAsia"/>
              </w:rPr>
            </w:rPrChange>
          </w:rPr>
          <w:t xml:space="preserve"> </w:t>
        </w:r>
      </w:ins>
      <w:r w:rsidRPr="000B1284">
        <w:rPr>
          <w:rFonts w:ascii="黑体" w:eastAsia="黑体" w:hAnsi="黑体"/>
          <w:rPrChange w:id="529" w:author="Windows 用户" w:date="2025-04-30T16:20:00Z">
            <w:rPr/>
          </w:rPrChange>
        </w:rPr>
        <w:t>speckle</w:t>
      </w:r>
    </w:p>
    <w:p w:rsidR="00A0252D" w:rsidRDefault="003E4DC7">
      <w:pPr>
        <w:pStyle w:val="afffff"/>
        <w:ind w:firstLine="420"/>
      </w:pPr>
      <w:r>
        <w:rPr>
          <w:rFonts w:hint="eastAsia"/>
        </w:rPr>
        <w:t>果实表面出现和周围颜色不同的斑块。</w:t>
      </w:r>
      <w:bookmarkEnd w:id="495"/>
      <w:bookmarkEnd w:id="494"/>
    </w:p>
    <w:p w:rsidR="00A0252D" w:rsidRDefault="003E4DC7">
      <w:pPr>
        <w:pStyle w:val="afffff"/>
        <w:ind w:firstLine="420"/>
      </w:pPr>
      <w:r>
        <w:rPr>
          <w:rFonts w:hint="eastAsia"/>
        </w:rPr>
        <w:t>[来源：GB/T 41625—2022，3.3]</w:t>
      </w:r>
    </w:p>
    <w:p w:rsidR="00A0252D" w:rsidDel="002324C9" w:rsidRDefault="00A0252D">
      <w:pPr>
        <w:pStyle w:val="afffff"/>
        <w:ind w:firstLine="420"/>
        <w:rPr>
          <w:del w:id="530" w:author="Windows 用户" w:date="2025-04-30T16:08:00Z"/>
        </w:rPr>
      </w:pPr>
      <w:bookmarkStart w:id="531" w:name="_Toc196923106"/>
      <w:bookmarkEnd w:id="531"/>
    </w:p>
    <w:p w:rsidR="00A0252D" w:rsidDel="002324C9" w:rsidRDefault="00A0252D">
      <w:pPr>
        <w:pStyle w:val="afffff"/>
        <w:ind w:firstLine="420"/>
        <w:rPr>
          <w:del w:id="532" w:author="Windows 用户" w:date="2025-04-30T16:08:00Z"/>
        </w:rPr>
      </w:pPr>
      <w:bookmarkStart w:id="533" w:name="_Toc196923107"/>
      <w:bookmarkEnd w:id="533"/>
    </w:p>
    <w:p w:rsidR="00A0252D" w:rsidRDefault="003E4DC7" w:rsidP="002637BE">
      <w:pPr>
        <w:pStyle w:val="affd"/>
        <w:spacing w:before="240" w:after="240"/>
      </w:pPr>
      <w:bookmarkStart w:id="534" w:name="_Toc196306546"/>
      <w:bookmarkStart w:id="535" w:name="_Toc196824606"/>
      <w:bookmarkStart w:id="536" w:name="_Toc190476800"/>
      <w:bookmarkStart w:id="537" w:name="_Toc196923108"/>
      <w:r>
        <w:t>质量</w:t>
      </w:r>
      <w:r>
        <w:rPr>
          <w:rFonts w:hint="eastAsia"/>
        </w:rPr>
        <w:t>等级</w:t>
      </w:r>
      <w:bookmarkEnd w:id="534"/>
      <w:bookmarkEnd w:id="535"/>
      <w:bookmarkEnd w:id="536"/>
      <w:bookmarkEnd w:id="537"/>
    </w:p>
    <w:p w:rsidR="00A0252D" w:rsidRDefault="003E4DC7" w:rsidP="00002763">
      <w:pPr>
        <w:pStyle w:val="affe"/>
        <w:pPrChange w:id="538" w:author="Windows 用户" w:date="2025-04-30T16:26:00Z">
          <w:pPr>
            <w:pStyle w:val="affe"/>
            <w:spacing w:before="120" w:after="120"/>
          </w:pPr>
        </w:pPrChange>
      </w:pPr>
      <w:r>
        <w:rPr>
          <w:rFonts w:hint="eastAsia"/>
        </w:rPr>
        <w:t>基本要求</w:t>
      </w:r>
    </w:p>
    <w:p w:rsidR="00A0252D" w:rsidRDefault="003E4DC7" w:rsidP="00501909">
      <w:pPr>
        <w:pStyle w:val="afffff"/>
        <w:ind w:firstLine="420"/>
        <w:pPrChange w:id="539" w:author="Windows 用户" w:date="2025-04-30T16:21:00Z">
          <w:pPr>
            <w:pStyle w:val="afffff"/>
            <w:ind w:firstLine="420"/>
          </w:pPr>
        </w:pPrChange>
      </w:pPr>
      <w:r>
        <w:rPr>
          <w:rFonts w:hint="eastAsia"/>
        </w:rPr>
        <w:t>在所有级别中,山竹鲜果基本要求除应符合</w:t>
      </w:r>
      <w:r>
        <w:t>GB/T 41625</w:t>
      </w:r>
      <w:r>
        <w:rPr>
          <w:rFonts w:hint="eastAsia"/>
        </w:rPr>
        <w:t>的规定外，还应符合下列要求：</w:t>
      </w:r>
    </w:p>
    <w:p w:rsidR="00A0252D" w:rsidRDefault="003E4DC7">
      <w:pPr>
        <w:pStyle w:val="af3"/>
        <w:numPr>
          <w:ilvl w:val="0"/>
          <w:numId w:val="33"/>
        </w:numPr>
      </w:pPr>
      <w:bookmarkStart w:id="540" w:name="OLE_LINK53"/>
      <w:r>
        <w:rPr>
          <w:rFonts w:hint="eastAsia"/>
        </w:rPr>
        <w:lastRenderedPageBreak/>
        <w:t>包装箱体完整、内外无虫体霉菌及其他污物；</w:t>
      </w:r>
    </w:p>
    <w:p w:rsidR="00A0252D" w:rsidRDefault="003E4DC7">
      <w:pPr>
        <w:pStyle w:val="af3"/>
      </w:pPr>
      <w:r>
        <w:rPr>
          <w:rFonts w:hint="eastAsia"/>
        </w:rPr>
        <w:t>果实完整，形状规则，具有该品种特征，带有完整的果柄和花萼；</w:t>
      </w:r>
    </w:p>
    <w:p w:rsidR="00A0252D" w:rsidRDefault="003E4DC7">
      <w:pPr>
        <w:pStyle w:val="af3"/>
      </w:pPr>
      <w:r>
        <w:rPr>
          <w:rFonts w:hint="eastAsia"/>
        </w:rPr>
        <w:t>果皮呈深紫色，色泽均匀，无色斑、无硬缩；</w:t>
      </w:r>
    </w:p>
    <w:p w:rsidR="00A0252D" w:rsidRDefault="003E4DC7">
      <w:pPr>
        <w:pStyle w:val="af3"/>
      </w:pPr>
      <w:r>
        <w:rPr>
          <w:rFonts w:hint="eastAsia"/>
        </w:rPr>
        <w:t>果柄及萼片呈青绿色，无明显皱缩；</w:t>
      </w:r>
    </w:p>
    <w:p w:rsidR="00A0252D" w:rsidRDefault="003E4DC7">
      <w:pPr>
        <w:pStyle w:val="af3"/>
      </w:pPr>
      <w:r>
        <w:t>果肉白色或乳白色，</w:t>
      </w:r>
      <w:r>
        <w:rPr>
          <w:rFonts w:hint="eastAsia"/>
        </w:rPr>
        <w:t>无变色，具有品种固有的香气；</w:t>
      </w:r>
    </w:p>
    <w:p w:rsidR="00A0252D" w:rsidRDefault="003E4DC7">
      <w:pPr>
        <w:pStyle w:val="af3"/>
        <w:numPr>
          <w:ilvl w:val="0"/>
          <w:numId w:val="33"/>
        </w:numPr>
      </w:pPr>
      <w:r>
        <w:rPr>
          <w:rFonts w:hint="eastAsia"/>
        </w:rPr>
        <w:t>无异味；</w:t>
      </w:r>
    </w:p>
    <w:p w:rsidR="00A0252D" w:rsidRDefault="003E4DC7">
      <w:pPr>
        <w:pStyle w:val="af3"/>
        <w:numPr>
          <w:ilvl w:val="0"/>
          <w:numId w:val="33"/>
        </w:numPr>
      </w:pPr>
      <w:r>
        <w:rPr>
          <w:rFonts w:hint="eastAsia"/>
        </w:rPr>
        <w:t>无病虫害；</w:t>
      </w:r>
    </w:p>
    <w:p w:rsidR="00A0252D" w:rsidRDefault="003E4DC7">
      <w:pPr>
        <w:pStyle w:val="af3"/>
        <w:numPr>
          <w:ilvl w:val="0"/>
          <w:numId w:val="33"/>
        </w:numPr>
      </w:pPr>
      <w:r>
        <w:rPr>
          <w:rFonts w:hint="eastAsia"/>
        </w:rPr>
        <w:t>无明显的机械损伤；</w:t>
      </w:r>
    </w:p>
    <w:p w:rsidR="00A0252D" w:rsidRDefault="003E4DC7">
      <w:pPr>
        <w:pStyle w:val="af3"/>
        <w:numPr>
          <w:ilvl w:val="0"/>
          <w:numId w:val="33"/>
        </w:numPr>
      </w:pPr>
      <w:bookmarkStart w:id="541" w:name="OLE_LINK32"/>
      <w:bookmarkStart w:id="542" w:name="OLE_LINK31"/>
      <w:r>
        <w:rPr>
          <w:rFonts w:hint="eastAsia"/>
        </w:rPr>
        <w:t>无腐烂、失水及开裂果；</w:t>
      </w:r>
    </w:p>
    <w:bookmarkEnd w:id="541"/>
    <w:bookmarkEnd w:id="542"/>
    <w:p w:rsidR="00A0252D" w:rsidRDefault="003E4DC7">
      <w:pPr>
        <w:pStyle w:val="af3"/>
        <w:numPr>
          <w:ilvl w:val="0"/>
          <w:numId w:val="33"/>
        </w:numPr>
      </w:pPr>
      <w:r>
        <w:rPr>
          <w:rFonts w:hint="eastAsia"/>
        </w:rPr>
        <w:t>无异常外部水分，冷藏后的凝结水除外；</w:t>
      </w:r>
    </w:p>
    <w:p w:rsidR="00A0252D" w:rsidRDefault="003E4DC7">
      <w:pPr>
        <w:pStyle w:val="af3"/>
        <w:numPr>
          <w:ilvl w:val="0"/>
          <w:numId w:val="33"/>
        </w:numPr>
      </w:pPr>
      <w:r>
        <w:rPr>
          <w:rFonts w:hint="eastAsia"/>
        </w:rPr>
        <w:t>果实达到适于储存和运输的成熟度。</w:t>
      </w:r>
      <w:bookmarkEnd w:id="540"/>
    </w:p>
    <w:p w:rsidR="00A0252D" w:rsidRDefault="003E4DC7" w:rsidP="00002763">
      <w:pPr>
        <w:pStyle w:val="affe"/>
        <w:pPrChange w:id="543" w:author="Windows 用户" w:date="2025-04-30T16:26:00Z">
          <w:pPr>
            <w:pStyle w:val="affe"/>
            <w:spacing w:before="120" w:after="120"/>
          </w:pPr>
        </w:pPrChange>
      </w:pPr>
      <w:r>
        <w:rPr>
          <w:rFonts w:hint="eastAsia"/>
        </w:rPr>
        <w:t>规格</w:t>
      </w:r>
    </w:p>
    <w:p w:rsidR="00A0252D" w:rsidRDefault="003E4DC7" w:rsidP="00501909">
      <w:pPr>
        <w:pStyle w:val="afffff"/>
        <w:ind w:firstLine="420"/>
        <w:pPrChange w:id="544" w:author="Windows 用户" w:date="2025-04-30T16:21:00Z">
          <w:pPr>
            <w:pStyle w:val="affe"/>
            <w:spacing w:before="120" w:after="120"/>
          </w:pPr>
        </w:pPrChange>
      </w:pPr>
      <w:r>
        <w:rPr>
          <w:rFonts w:hint="eastAsia"/>
        </w:rPr>
        <w:t>山竹鲜果规格分为大、中、小3个规格，各规格应符合表1的要求。</w:t>
      </w:r>
    </w:p>
    <w:p w:rsidR="00A0252D" w:rsidRDefault="003E4DC7">
      <w:pPr>
        <w:pStyle w:val="aff3"/>
        <w:spacing w:before="120" w:after="120"/>
      </w:pPr>
      <w:bookmarkStart w:id="545" w:name="OLE_LINK56"/>
      <w:r>
        <w:rPr>
          <w:rFonts w:hint="eastAsia"/>
        </w:rPr>
        <w:t>山竹鲜果规格</w:t>
      </w:r>
    </w:p>
    <w:tbl>
      <w:tblPr>
        <w:tblStyle w:val="affff2"/>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Change w:id="546" w:author="Windows 用户" w:date="2025-04-30T16:21:00Z">
          <w:tblPr>
            <w:tblStyle w:val="affff2"/>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PrChange>
      </w:tblPr>
      <w:tblGrid>
        <w:gridCol w:w="2436"/>
        <w:gridCol w:w="2312"/>
        <w:gridCol w:w="2312"/>
        <w:gridCol w:w="2314"/>
        <w:tblGridChange w:id="547">
          <w:tblGrid>
            <w:gridCol w:w="2436"/>
            <w:gridCol w:w="2312"/>
            <w:gridCol w:w="2312"/>
            <w:gridCol w:w="2314"/>
          </w:tblGrid>
        </w:tblGridChange>
      </w:tblGrid>
      <w:tr w:rsidR="00A0252D" w:rsidRPr="00033B5D" w:rsidTr="00501909">
        <w:trPr>
          <w:trHeight w:hRule="exact" w:val="284"/>
          <w:tblHeader/>
          <w:jc w:val="center"/>
          <w:trPrChange w:id="548" w:author="Windows 用户" w:date="2025-04-30T16:21:00Z">
            <w:trPr>
              <w:trHeight w:val="233"/>
              <w:tblHeader/>
              <w:jc w:val="center"/>
            </w:trPr>
          </w:trPrChange>
        </w:trPr>
        <w:tc>
          <w:tcPr>
            <w:tcW w:w="2436" w:type="dxa"/>
            <w:tcBorders>
              <w:top w:val="single" w:sz="8" w:space="0" w:color="auto"/>
              <w:bottom w:val="single" w:sz="8" w:space="0" w:color="auto"/>
            </w:tcBorders>
            <w:shd w:val="clear" w:color="auto" w:fill="auto"/>
            <w:vAlign w:val="center"/>
            <w:tcPrChange w:id="549" w:author="Windows 用户" w:date="2025-04-30T16:21:00Z">
              <w:tcPr>
                <w:tcW w:w="2436" w:type="dxa"/>
                <w:tcBorders>
                  <w:top w:val="single" w:sz="8" w:space="0" w:color="auto"/>
                  <w:bottom w:val="single" w:sz="8" w:space="0" w:color="auto"/>
                </w:tcBorders>
                <w:shd w:val="clear" w:color="auto" w:fill="auto"/>
                <w:vAlign w:val="center"/>
              </w:tcPr>
            </w:tcPrChange>
          </w:tcPr>
          <w:p w:rsidR="00A0252D" w:rsidRPr="00033B5D" w:rsidRDefault="003E4DC7">
            <w:pPr>
              <w:pStyle w:val="afffffffff4"/>
              <w:rPr>
                <w:color w:val="000000" w:themeColor="text1"/>
                <w:rPrChange w:id="550" w:author="Windows 用户" w:date="2025-04-30T16:34:00Z">
                  <w:rPr/>
                </w:rPrChange>
              </w:rPr>
            </w:pPr>
            <w:bookmarkStart w:id="551" w:name="OLE_LINK55"/>
            <w:bookmarkEnd w:id="545"/>
            <w:r w:rsidRPr="00033B5D">
              <w:rPr>
                <w:color w:val="000000" w:themeColor="text1"/>
                <w:rPrChange w:id="552" w:author="Windows 用户" w:date="2025-04-30T16:34:00Z">
                  <w:rPr/>
                </w:rPrChange>
              </w:rPr>
              <w:t>规格名称</w:t>
            </w:r>
          </w:p>
        </w:tc>
        <w:tc>
          <w:tcPr>
            <w:tcW w:w="2312" w:type="dxa"/>
            <w:tcBorders>
              <w:top w:val="single" w:sz="8" w:space="0" w:color="auto"/>
              <w:bottom w:val="single" w:sz="8" w:space="0" w:color="auto"/>
            </w:tcBorders>
            <w:shd w:val="clear" w:color="auto" w:fill="auto"/>
            <w:vAlign w:val="center"/>
            <w:tcPrChange w:id="553" w:author="Windows 用户" w:date="2025-04-30T16:21:00Z">
              <w:tcPr>
                <w:tcW w:w="2312" w:type="dxa"/>
                <w:tcBorders>
                  <w:top w:val="single" w:sz="8" w:space="0" w:color="auto"/>
                  <w:bottom w:val="single" w:sz="8" w:space="0" w:color="auto"/>
                </w:tcBorders>
                <w:shd w:val="clear" w:color="auto" w:fill="auto"/>
                <w:vAlign w:val="center"/>
              </w:tcPr>
            </w:tcPrChange>
          </w:tcPr>
          <w:p w:rsidR="00A0252D" w:rsidRPr="00033B5D" w:rsidRDefault="003E4DC7">
            <w:pPr>
              <w:pStyle w:val="afffffffff4"/>
              <w:rPr>
                <w:color w:val="000000" w:themeColor="text1"/>
                <w:rPrChange w:id="554" w:author="Windows 用户" w:date="2025-04-30T16:34:00Z">
                  <w:rPr/>
                </w:rPrChange>
              </w:rPr>
            </w:pPr>
            <w:r w:rsidRPr="00033B5D">
              <w:rPr>
                <w:color w:val="000000" w:themeColor="text1"/>
                <w:rPrChange w:id="555" w:author="Windows 用户" w:date="2025-04-30T16:34:00Z">
                  <w:rPr/>
                </w:rPrChange>
              </w:rPr>
              <w:t>大</w:t>
            </w:r>
            <w:r w:rsidRPr="00033B5D">
              <w:rPr>
                <w:rFonts w:hint="eastAsia"/>
                <w:color w:val="000000" w:themeColor="text1"/>
                <w:rPrChange w:id="556" w:author="Windows 用户" w:date="2025-04-30T16:34:00Z">
                  <w:rPr>
                    <w:rFonts w:hint="eastAsia"/>
                  </w:rPr>
                </w:rPrChange>
              </w:rPr>
              <w:t>果</w:t>
            </w:r>
          </w:p>
        </w:tc>
        <w:tc>
          <w:tcPr>
            <w:tcW w:w="2312" w:type="dxa"/>
            <w:tcBorders>
              <w:top w:val="single" w:sz="8" w:space="0" w:color="auto"/>
              <w:bottom w:val="single" w:sz="8" w:space="0" w:color="auto"/>
            </w:tcBorders>
            <w:tcPrChange w:id="557" w:author="Windows 用户" w:date="2025-04-30T16:21:00Z">
              <w:tcPr>
                <w:tcW w:w="2312" w:type="dxa"/>
                <w:tcBorders>
                  <w:top w:val="single" w:sz="8" w:space="0" w:color="auto"/>
                  <w:bottom w:val="single" w:sz="8" w:space="0" w:color="auto"/>
                </w:tcBorders>
              </w:tcPr>
            </w:tcPrChange>
          </w:tcPr>
          <w:p w:rsidR="00A0252D" w:rsidRPr="00033B5D" w:rsidRDefault="003E4DC7">
            <w:pPr>
              <w:pStyle w:val="afffffffff4"/>
              <w:rPr>
                <w:color w:val="000000" w:themeColor="text1"/>
                <w:rPrChange w:id="558" w:author="Windows 用户" w:date="2025-04-30T16:34:00Z">
                  <w:rPr/>
                </w:rPrChange>
              </w:rPr>
            </w:pPr>
            <w:r w:rsidRPr="00033B5D">
              <w:rPr>
                <w:color w:val="000000" w:themeColor="text1"/>
                <w:rPrChange w:id="559" w:author="Windows 用户" w:date="2025-04-30T16:34:00Z">
                  <w:rPr/>
                </w:rPrChange>
              </w:rPr>
              <w:t>中</w:t>
            </w:r>
            <w:r w:rsidRPr="00033B5D">
              <w:rPr>
                <w:rFonts w:hint="eastAsia"/>
                <w:color w:val="000000" w:themeColor="text1"/>
                <w:rPrChange w:id="560" w:author="Windows 用户" w:date="2025-04-30T16:34:00Z">
                  <w:rPr>
                    <w:rFonts w:hint="eastAsia"/>
                  </w:rPr>
                </w:rPrChange>
              </w:rPr>
              <w:t>果</w:t>
            </w:r>
          </w:p>
        </w:tc>
        <w:tc>
          <w:tcPr>
            <w:tcW w:w="2314" w:type="dxa"/>
            <w:tcBorders>
              <w:top w:val="single" w:sz="8" w:space="0" w:color="auto"/>
              <w:bottom w:val="single" w:sz="8" w:space="0" w:color="auto"/>
            </w:tcBorders>
            <w:shd w:val="clear" w:color="auto" w:fill="auto"/>
            <w:vAlign w:val="center"/>
            <w:tcPrChange w:id="561" w:author="Windows 用户" w:date="2025-04-30T16:21:00Z">
              <w:tcPr>
                <w:tcW w:w="2314" w:type="dxa"/>
                <w:tcBorders>
                  <w:top w:val="single" w:sz="8" w:space="0" w:color="auto"/>
                  <w:bottom w:val="single" w:sz="8" w:space="0" w:color="auto"/>
                </w:tcBorders>
                <w:shd w:val="clear" w:color="auto" w:fill="auto"/>
                <w:vAlign w:val="center"/>
              </w:tcPr>
            </w:tcPrChange>
          </w:tcPr>
          <w:p w:rsidR="00A0252D" w:rsidRPr="00033B5D" w:rsidRDefault="003E4DC7">
            <w:pPr>
              <w:pStyle w:val="afffffffff4"/>
              <w:rPr>
                <w:color w:val="000000" w:themeColor="text1"/>
                <w:rPrChange w:id="562" w:author="Windows 用户" w:date="2025-04-30T16:34:00Z">
                  <w:rPr/>
                </w:rPrChange>
              </w:rPr>
            </w:pPr>
            <w:r w:rsidRPr="00033B5D">
              <w:rPr>
                <w:color w:val="000000" w:themeColor="text1"/>
                <w:rPrChange w:id="563" w:author="Windows 用户" w:date="2025-04-30T16:34:00Z">
                  <w:rPr/>
                </w:rPrChange>
              </w:rPr>
              <w:t>小</w:t>
            </w:r>
            <w:r w:rsidRPr="00033B5D">
              <w:rPr>
                <w:rFonts w:hint="eastAsia"/>
                <w:color w:val="000000" w:themeColor="text1"/>
                <w:rPrChange w:id="564" w:author="Windows 用户" w:date="2025-04-30T16:34:00Z">
                  <w:rPr>
                    <w:rFonts w:hint="eastAsia"/>
                  </w:rPr>
                </w:rPrChange>
              </w:rPr>
              <w:t>果</w:t>
            </w:r>
          </w:p>
        </w:tc>
      </w:tr>
      <w:tr w:rsidR="00A0252D" w:rsidRPr="00033B5D" w:rsidTr="00501909">
        <w:trPr>
          <w:trHeight w:hRule="exact" w:val="284"/>
          <w:jc w:val="center"/>
          <w:trPrChange w:id="565" w:author="Windows 用户" w:date="2025-04-30T16:21:00Z">
            <w:trPr>
              <w:trHeight w:val="234"/>
              <w:jc w:val="center"/>
            </w:trPr>
          </w:trPrChange>
        </w:trPr>
        <w:tc>
          <w:tcPr>
            <w:tcW w:w="2436" w:type="dxa"/>
            <w:tcBorders>
              <w:top w:val="single" w:sz="8" w:space="0" w:color="auto"/>
            </w:tcBorders>
            <w:shd w:val="clear" w:color="auto" w:fill="auto"/>
            <w:vAlign w:val="center"/>
            <w:tcPrChange w:id="566" w:author="Windows 用户" w:date="2025-04-30T16:21:00Z">
              <w:tcPr>
                <w:tcW w:w="2436" w:type="dxa"/>
                <w:tcBorders>
                  <w:top w:val="single" w:sz="8" w:space="0" w:color="auto"/>
                </w:tcBorders>
                <w:shd w:val="clear" w:color="auto" w:fill="auto"/>
                <w:vAlign w:val="center"/>
              </w:tcPr>
            </w:tcPrChange>
          </w:tcPr>
          <w:p w:rsidR="00A0252D" w:rsidRPr="00033B5D" w:rsidRDefault="003E4DC7">
            <w:pPr>
              <w:pStyle w:val="afffffffff4"/>
              <w:rPr>
                <w:color w:val="000000" w:themeColor="text1"/>
                <w:rPrChange w:id="567" w:author="Windows 用户" w:date="2025-04-30T16:34:00Z">
                  <w:rPr/>
                </w:rPrChange>
              </w:rPr>
            </w:pPr>
            <w:r w:rsidRPr="00033B5D">
              <w:rPr>
                <w:color w:val="000000" w:themeColor="text1"/>
                <w:rPrChange w:id="568" w:author="Windows 用户" w:date="2025-04-30T16:34:00Z">
                  <w:rPr/>
                </w:rPrChange>
              </w:rPr>
              <w:t>单果</w:t>
            </w:r>
            <w:r w:rsidRPr="00033B5D">
              <w:rPr>
                <w:rFonts w:hint="eastAsia"/>
                <w:color w:val="000000" w:themeColor="text1"/>
                <w:rPrChange w:id="569" w:author="Windows 用户" w:date="2025-04-30T16:34:00Z">
                  <w:rPr>
                    <w:rFonts w:hint="eastAsia"/>
                  </w:rPr>
                </w:rPrChange>
              </w:rPr>
              <w:t>质量</w:t>
            </w:r>
            <w:r w:rsidRPr="00033B5D">
              <w:rPr>
                <w:color w:val="000000" w:themeColor="text1"/>
                <w:rPrChange w:id="570" w:author="Windows 用户" w:date="2025-04-30T16:34:00Z">
                  <w:rPr/>
                </w:rPrChange>
              </w:rPr>
              <w:t>（g）</w:t>
            </w:r>
          </w:p>
        </w:tc>
        <w:tc>
          <w:tcPr>
            <w:tcW w:w="2312" w:type="dxa"/>
            <w:tcBorders>
              <w:top w:val="single" w:sz="8" w:space="0" w:color="auto"/>
            </w:tcBorders>
            <w:shd w:val="clear" w:color="auto" w:fill="auto"/>
            <w:vAlign w:val="center"/>
            <w:tcPrChange w:id="571" w:author="Windows 用户" w:date="2025-04-30T16:21:00Z">
              <w:tcPr>
                <w:tcW w:w="2312" w:type="dxa"/>
                <w:tcBorders>
                  <w:top w:val="single" w:sz="8" w:space="0" w:color="auto"/>
                </w:tcBorders>
                <w:shd w:val="clear" w:color="auto" w:fill="auto"/>
                <w:vAlign w:val="center"/>
              </w:tcPr>
            </w:tcPrChange>
          </w:tcPr>
          <w:p w:rsidR="00A0252D" w:rsidRPr="00033B5D" w:rsidRDefault="003E4DC7">
            <w:pPr>
              <w:pStyle w:val="afffffffff4"/>
              <w:rPr>
                <w:color w:val="000000" w:themeColor="text1"/>
                <w:rPrChange w:id="572" w:author="Windows 用户" w:date="2025-04-30T16:34:00Z">
                  <w:rPr/>
                </w:rPrChange>
              </w:rPr>
            </w:pPr>
            <w:r w:rsidRPr="00033B5D">
              <w:rPr>
                <w:rFonts w:hint="eastAsia"/>
                <w:color w:val="000000" w:themeColor="text1"/>
                <w:rPrChange w:id="573" w:author="Windows 用户" w:date="2025-04-30T16:34:00Z">
                  <w:rPr>
                    <w:rFonts w:hint="eastAsia"/>
                  </w:rPr>
                </w:rPrChange>
              </w:rPr>
              <w:t>≥110</w:t>
            </w:r>
          </w:p>
        </w:tc>
        <w:tc>
          <w:tcPr>
            <w:tcW w:w="2312" w:type="dxa"/>
            <w:tcBorders>
              <w:top w:val="single" w:sz="8" w:space="0" w:color="auto"/>
            </w:tcBorders>
            <w:tcPrChange w:id="574" w:author="Windows 用户" w:date="2025-04-30T16:21:00Z">
              <w:tcPr>
                <w:tcW w:w="2312" w:type="dxa"/>
                <w:tcBorders>
                  <w:top w:val="single" w:sz="8" w:space="0" w:color="auto"/>
                </w:tcBorders>
              </w:tcPr>
            </w:tcPrChange>
          </w:tcPr>
          <w:p w:rsidR="00A0252D" w:rsidRPr="00033B5D" w:rsidRDefault="003E4DC7">
            <w:pPr>
              <w:pStyle w:val="afffffffff4"/>
              <w:rPr>
                <w:color w:val="000000" w:themeColor="text1"/>
                <w:rPrChange w:id="575" w:author="Windows 用户" w:date="2025-04-30T16:34:00Z">
                  <w:rPr/>
                </w:rPrChange>
              </w:rPr>
            </w:pPr>
            <w:r w:rsidRPr="00033B5D">
              <w:rPr>
                <w:rFonts w:hint="eastAsia"/>
                <w:color w:val="000000" w:themeColor="text1"/>
                <w:rPrChange w:id="576" w:author="Windows 用户" w:date="2025-04-30T16:34:00Z">
                  <w:rPr>
                    <w:rFonts w:hint="eastAsia"/>
                  </w:rPr>
                </w:rPrChange>
              </w:rPr>
              <w:t>＞90，＜1</w:t>
            </w:r>
            <w:r w:rsidRPr="00033B5D">
              <w:rPr>
                <w:color w:val="000000" w:themeColor="text1"/>
                <w:rPrChange w:id="577" w:author="Windows 用户" w:date="2025-04-30T16:34:00Z">
                  <w:rPr/>
                </w:rPrChange>
              </w:rPr>
              <w:t>10</w:t>
            </w:r>
          </w:p>
        </w:tc>
        <w:tc>
          <w:tcPr>
            <w:tcW w:w="2314" w:type="dxa"/>
            <w:tcBorders>
              <w:top w:val="single" w:sz="8" w:space="0" w:color="auto"/>
            </w:tcBorders>
            <w:shd w:val="clear" w:color="auto" w:fill="auto"/>
            <w:vAlign w:val="center"/>
            <w:tcPrChange w:id="578" w:author="Windows 用户" w:date="2025-04-30T16:21:00Z">
              <w:tcPr>
                <w:tcW w:w="2314" w:type="dxa"/>
                <w:tcBorders>
                  <w:top w:val="single" w:sz="8" w:space="0" w:color="auto"/>
                </w:tcBorders>
                <w:shd w:val="clear" w:color="auto" w:fill="auto"/>
                <w:vAlign w:val="center"/>
              </w:tcPr>
            </w:tcPrChange>
          </w:tcPr>
          <w:p w:rsidR="00A0252D" w:rsidRPr="00033B5D" w:rsidRDefault="003E4DC7">
            <w:pPr>
              <w:pStyle w:val="afffffffff4"/>
              <w:rPr>
                <w:color w:val="000000" w:themeColor="text1"/>
                <w:rPrChange w:id="579" w:author="Windows 用户" w:date="2025-04-30T16:34:00Z">
                  <w:rPr/>
                </w:rPrChange>
              </w:rPr>
            </w:pPr>
            <w:r w:rsidRPr="00033B5D">
              <w:rPr>
                <w:rFonts w:hint="eastAsia"/>
                <w:color w:val="000000" w:themeColor="text1"/>
                <w:rPrChange w:id="580" w:author="Windows 用户" w:date="2025-04-30T16:34:00Z">
                  <w:rPr>
                    <w:rFonts w:hint="eastAsia"/>
                  </w:rPr>
                </w:rPrChange>
              </w:rPr>
              <w:t>70～</w:t>
            </w:r>
            <w:r w:rsidRPr="00033B5D">
              <w:rPr>
                <w:color w:val="000000" w:themeColor="text1"/>
                <w:rPrChange w:id="581" w:author="Windows 用户" w:date="2025-04-30T16:34:00Z">
                  <w:rPr/>
                </w:rPrChange>
              </w:rPr>
              <w:t>90</w:t>
            </w:r>
          </w:p>
        </w:tc>
      </w:tr>
    </w:tbl>
    <w:bookmarkEnd w:id="551"/>
    <w:p w:rsidR="00A0252D" w:rsidRPr="00033B5D" w:rsidRDefault="003E4DC7" w:rsidP="00002763">
      <w:pPr>
        <w:pStyle w:val="affe"/>
        <w:rPr>
          <w:rPrChange w:id="582" w:author="Windows 用户" w:date="2025-04-30T16:34:00Z">
            <w:rPr/>
          </w:rPrChange>
        </w:rPr>
        <w:pPrChange w:id="583" w:author="Windows 用户" w:date="2025-04-30T16:26:00Z">
          <w:pPr>
            <w:pStyle w:val="affe"/>
            <w:spacing w:before="120" w:after="120"/>
          </w:pPr>
        </w:pPrChange>
      </w:pPr>
      <w:r w:rsidRPr="00033B5D">
        <w:rPr>
          <w:rFonts w:hint="eastAsia"/>
          <w:rPrChange w:id="584" w:author="Windows 用户" w:date="2025-04-30T16:34:00Z">
            <w:rPr>
              <w:rFonts w:hint="eastAsia"/>
            </w:rPr>
          </w:rPrChange>
        </w:rPr>
        <w:t>感官</w:t>
      </w:r>
    </w:p>
    <w:p w:rsidR="00A0252D" w:rsidRPr="00033B5D" w:rsidRDefault="003E4DC7">
      <w:pPr>
        <w:pStyle w:val="afffff"/>
        <w:ind w:firstLine="420"/>
        <w:rPr>
          <w:color w:val="000000" w:themeColor="text1"/>
          <w:rPrChange w:id="585" w:author="Windows 用户" w:date="2025-04-30T16:34:00Z">
            <w:rPr/>
          </w:rPrChange>
        </w:rPr>
      </w:pPr>
      <w:r w:rsidRPr="00033B5D">
        <w:rPr>
          <w:rFonts w:hint="eastAsia"/>
          <w:color w:val="000000" w:themeColor="text1"/>
          <w:rPrChange w:id="586" w:author="Windows 用户" w:date="2025-04-30T16:34:00Z">
            <w:rPr>
              <w:rFonts w:hint="eastAsia"/>
            </w:rPr>
          </w:rPrChange>
        </w:rPr>
        <w:t>在符合山竹基本要求的前提下，</w:t>
      </w:r>
      <w:bookmarkStart w:id="587" w:name="_Hlk196896090"/>
      <w:r w:rsidRPr="00033B5D">
        <w:rPr>
          <w:rFonts w:hint="eastAsia"/>
          <w:color w:val="000000" w:themeColor="text1"/>
          <w:rPrChange w:id="588" w:author="Windows 用户" w:date="2025-04-30T16:34:00Z">
            <w:rPr>
              <w:rFonts w:hint="eastAsia"/>
            </w:rPr>
          </w:rPrChange>
        </w:rPr>
        <w:t>山竹分为特级（AA级）、一级（A级）、二级（B级）3个等级，各等级感官应符合表2</w:t>
      </w:r>
      <w:r w:rsidRPr="00033B5D">
        <w:rPr>
          <w:color w:val="000000" w:themeColor="text1"/>
          <w:rPrChange w:id="589" w:author="Windows 用户" w:date="2025-04-30T16:34:00Z">
            <w:rPr>
              <w:color w:val="FF0000"/>
            </w:rPr>
          </w:rPrChange>
        </w:rPr>
        <w:t> </w:t>
      </w:r>
      <w:r w:rsidRPr="00033B5D">
        <w:rPr>
          <w:rFonts w:hint="eastAsia"/>
          <w:color w:val="000000" w:themeColor="text1"/>
          <w:rPrChange w:id="590" w:author="Windows 用户" w:date="2025-04-30T16:34:00Z">
            <w:rPr>
              <w:rFonts w:hint="eastAsia"/>
            </w:rPr>
          </w:rPrChange>
        </w:rPr>
        <w:t>的规定</w:t>
      </w:r>
      <w:bookmarkEnd w:id="587"/>
      <w:r w:rsidRPr="00033B5D">
        <w:rPr>
          <w:rFonts w:hint="eastAsia"/>
          <w:color w:val="000000" w:themeColor="text1"/>
          <w:rPrChange w:id="591" w:author="Windows 用户" w:date="2025-04-30T16:34:00Z">
            <w:rPr>
              <w:rFonts w:hint="eastAsia"/>
            </w:rPr>
          </w:rPrChange>
        </w:rPr>
        <w:t>。</w:t>
      </w:r>
    </w:p>
    <w:p w:rsidR="00A0252D" w:rsidRDefault="003E4DC7">
      <w:pPr>
        <w:pStyle w:val="aff3"/>
        <w:spacing w:before="120" w:after="120"/>
        <w:ind w:firstLine="360"/>
        <w:rPr>
          <w:szCs w:val="22"/>
        </w:rPr>
      </w:pPr>
      <w:r>
        <w:rPr>
          <w:rFonts w:hint="eastAsia"/>
          <w:szCs w:val="22"/>
        </w:rPr>
        <w:t>感官要求</w:t>
      </w:r>
    </w:p>
    <w:tbl>
      <w:tblPr>
        <w:tblW w:w="9640" w:type="dxa"/>
        <w:tblInd w:w="-3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Change w:id="592" w:author="Windows 用户" w:date="2025-04-30T16:22:00Z">
          <w:tblPr>
            <w:tblW w:w="9640" w:type="dxa"/>
            <w:tblInd w:w="-3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PrChange>
      </w:tblPr>
      <w:tblGrid>
        <w:gridCol w:w="2127"/>
        <w:gridCol w:w="2504"/>
        <w:gridCol w:w="2504"/>
        <w:gridCol w:w="2505"/>
        <w:tblGridChange w:id="593">
          <w:tblGrid>
            <w:gridCol w:w="2127"/>
            <w:gridCol w:w="2504"/>
            <w:gridCol w:w="2504"/>
            <w:gridCol w:w="2505"/>
          </w:tblGrid>
        </w:tblGridChange>
      </w:tblGrid>
      <w:tr w:rsidR="00A0252D" w:rsidRPr="002324C9" w:rsidTr="00501909">
        <w:trPr>
          <w:trHeight w:hRule="exact" w:val="284"/>
          <w:trPrChange w:id="594" w:author="Windows 用户" w:date="2025-04-30T16:22:00Z">
            <w:trPr>
              <w:trHeight w:val="362"/>
            </w:trPr>
          </w:trPrChange>
        </w:trPr>
        <w:tc>
          <w:tcPr>
            <w:tcW w:w="2127" w:type="dxa"/>
            <w:vMerge w:val="restart"/>
            <w:tcBorders>
              <w:top w:val="single" w:sz="8" w:space="0" w:color="auto"/>
            </w:tcBorders>
            <w:shd w:val="clear" w:color="auto" w:fill="auto"/>
            <w:vAlign w:val="center"/>
            <w:tcPrChange w:id="595" w:author="Windows 用户" w:date="2025-04-30T16:22:00Z">
              <w:tcPr>
                <w:tcW w:w="2127" w:type="dxa"/>
                <w:vMerge w:val="restart"/>
                <w:tcBorders>
                  <w:top w:val="single" w:sz="8" w:space="0" w:color="auto"/>
                </w:tcBorders>
                <w:shd w:val="clear" w:color="auto" w:fill="auto"/>
                <w:vAlign w:val="center"/>
              </w:tcPr>
            </w:tcPrChange>
          </w:tcPr>
          <w:p w:rsidR="00A0252D" w:rsidRPr="002324C9" w:rsidRDefault="003E4DC7">
            <w:pPr>
              <w:pStyle w:val="afffffffffff5"/>
              <w:rPr>
                <w:sz w:val="18"/>
                <w:szCs w:val="18"/>
                <w:rPrChange w:id="596" w:author="Windows 用户" w:date="2025-04-30T16:10:00Z">
                  <w:rPr/>
                </w:rPrChange>
              </w:rPr>
            </w:pPr>
            <w:bookmarkStart w:id="597" w:name="OLE_LINK4" w:colFirst="0" w:colLast="0"/>
            <w:bookmarkStart w:id="598" w:name="OLE_LINK57"/>
            <w:bookmarkStart w:id="599" w:name="OLE_LINK58"/>
            <w:bookmarkStart w:id="600" w:name="OLE_LINK10"/>
            <w:r w:rsidRPr="002324C9">
              <w:rPr>
                <w:rFonts w:hint="eastAsia"/>
                <w:sz w:val="18"/>
                <w:szCs w:val="18"/>
                <w:rPrChange w:id="601" w:author="Windows 用户" w:date="2025-04-30T16:10:00Z">
                  <w:rPr>
                    <w:rFonts w:hint="eastAsia"/>
                  </w:rPr>
                </w:rPrChange>
              </w:rPr>
              <w:t>项目</w:t>
            </w:r>
          </w:p>
        </w:tc>
        <w:tc>
          <w:tcPr>
            <w:tcW w:w="7513" w:type="dxa"/>
            <w:gridSpan w:val="3"/>
            <w:tcBorders>
              <w:top w:val="single" w:sz="8" w:space="0" w:color="auto"/>
            </w:tcBorders>
            <w:shd w:val="clear" w:color="auto" w:fill="auto"/>
            <w:vAlign w:val="center"/>
            <w:tcPrChange w:id="602" w:author="Windows 用户" w:date="2025-04-30T16:22:00Z">
              <w:tcPr>
                <w:tcW w:w="7513" w:type="dxa"/>
                <w:gridSpan w:val="3"/>
                <w:tcBorders>
                  <w:top w:val="single" w:sz="8" w:space="0" w:color="auto"/>
                </w:tcBorders>
                <w:shd w:val="clear" w:color="auto" w:fill="auto"/>
                <w:vAlign w:val="center"/>
              </w:tcPr>
            </w:tcPrChange>
          </w:tcPr>
          <w:p w:rsidR="00A0252D" w:rsidRPr="002324C9" w:rsidRDefault="003E4DC7">
            <w:pPr>
              <w:pStyle w:val="afffffffffff5"/>
              <w:rPr>
                <w:sz w:val="18"/>
                <w:szCs w:val="18"/>
                <w:rPrChange w:id="603" w:author="Windows 用户" w:date="2025-04-30T16:10:00Z">
                  <w:rPr/>
                </w:rPrChange>
              </w:rPr>
            </w:pPr>
            <w:r w:rsidRPr="002324C9">
              <w:rPr>
                <w:rFonts w:hint="eastAsia"/>
                <w:sz w:val="18"/>
                <w:szCs w:val="18"/>
                <w:rPrChange w:id="604" w:author="Windows 用户" w:date="2025-04-30T16:10:00Z">
                  <w:rPr>
                    <w:rFonts w:hint="eastAsia"/>
                  </w:rPr>
                </w:rPrChange>
              </w:rPr>
              <w:t>等级</w:t>
            </w:r>
          </w:p>
        </w:tc>
      </w:tr>
      <w:tr w:rsidR="00A0252D" w:rsidRPr="002324C9" w:rsidTr="00501909">
        <w:trPr>
          <w:trHeight w:hRule="exact" w:val="284"/>
          <w:trPrChange w:id="605" w:author="Windows 用户" w:date="2025-04-30T16:22:00Z">
            <w:trPr>
              <w:trHeight w:val="903"/>
            </w:trPr>
          </w:trPrChange>
        </w:trPr>
        <w:tc>
          <w:tcPr>
            <w:tcW w:w="2127" w:type="dxa"/>
            <w:vMerge/>
            <w:tcBorders>
              <w:bottom w:val="single" w:sz="8" w:space="0" w:color="auto"/>
            </w:tcBorders>
            <w:shd w:val="clear" w:color="auto" w:fill="auto"/>
            <w:vAlign w:val="center"/>
            <w:tcPrChange w:id="606" w:author="Windows 用户" w:date="2025-04-30T16:22:00Z">
              <w:tcPr>
                <w:tcW w:w="2127" w:type="dxa"/>
                <w:vMerge/>
                <w:tcBorders>
                  <w:bottom w:val="single" w:sz="8" w:space="0" w:color="auto"/>
                </w:tcBorders>
                <w:shd w:val="clear" w:color="auto" w:fill="auto"/>
                <w:vAlign w:val="center"/>
              </w:tcPr>
            </w:tcPrChange>
          </w:tcPr>
          <w:p w:rsidR="00A0252D" w:rsidRPr="002324C9" w:rsidRDefault="00A0252D">
            <w:pPr>
              <w:pStyle w:val="afffffffffff5"/>
              <w:rPr>
                <w:sz w:val="18"/>
                <w:szCs w:val="18"/>
                <w:rPrChange w:id="607" w:author="Windows 用户" w:date="2025-04-30T16:10:00Z">
                  <w:rPr/>
                </w:rPrChange>
              </w:rPr>
            </w:pPr>
          </w:p>
        </w:tc>
        <w:tc>
          <w:tcPr>
            <w:tcW w:w="2504" w:type="dxa"/>
            <w:tcBorders>
              <w:bottom w:val="single" w:sz="8" w:space="0" w:color="auto"/>
            </w:tcBorders>
            <w:shd w:val="clear" w:color="auto" w:fill="auto"/>
            <w:vAlign w:val="center"/>
            <w:tcPrChange w:id="608" w:author="Windows 用户" w:date="2025-04-30T16:22:00Z">
              <w:tcPr>
                <w:tcW w:w="2504" w:type="dxa"/>
                <w:tcBorders>
                  <w:bottom w:val="single" w:sz="8" w:space="0" w:color="auto"/>
                </w:tcBorders>
                <w:shd w:val="clear" w:color="auto" w:fill="auto"/>
                <w:vAlign w:val="center"/>
              </w:tcPr>
            </w:tcPrChange>
          </w:tcPr>
          <w:p w:rsidR="00A0252D" w:rsidRPr="002324C9" w:rsidRDefault="003E4DC7">
            <w:pPr>
              <w:pStyle w:val="afffffffffff5"/>
              <w:rPr>
                <w:color w:val="000000" w:themeColor="text1"/>
                <w:sz w:val="18"/>
                <w:szCs w:val="18"/>
                <w:rPrChange w:id="609" w:author="Windows 用户" w:date="2025-04-30T16:10:00Z">
                  <w:rPr>
                    <w:color w:val="000000" w:themeColor="text1"/>
                  </w:rPr>
                </w:rPrChange>
              </w:rPr>
            </w:pPr>
            <w:bookmarkStart w:id="610" w:name="OLE_LINK25"/>
            <w:bookmarkStart w:id="611" w:name="OLE_LINK26"/>
            <w:r w:rsidRPr="002324C9">
              <w:rPr>
                <w:rFonts w:hint="eastAsia"/>
                <w:sz w:val="18"/>
                <w:szCs w:val="18"/>
                <w:rPrChange w:id="612" w:author="Windows 用户" w:date="2025-04-30T16:10:00Z">
                  <w:rPr>
                    <w:rFonts w:hint="eastAsia"/>
                  </w:rPr>
                </w:rPrChange>
              </w:rPr>
              <w:t>特级</w:t>
            </w:r>
            <w:bookmarkEnd w:id="610"/>
            <w:bookmarkEnd w:id="611"/>
            <w:r w:rsidRPr="002324C9">
              <w:rPr>
                <w:rFonts w:hint="eastAsia"/>
                <w:sz w:val="18"/>
                <w:szCs w:val="18"/>
                <w:rPrChange w:id="613" w:author="Windows 用户" w:date="2025-04-30T16:10:00Z">
                  <w:rPr>
                    <w:rFonts w:hint="eastAsia"/>
                  </w:rPr>
                </w:rPrChange>
              </w:rPr>
              <w:t>（AA级）</w:t>
            </w:r>
          </w:p>
        </w:tc>
        <w:tc>
          <w:tcPr>
            <w:tcW w:w="2504" w:type="dxa"/>
            <w:tcBorders>
              <w:bottom w:val="single" w:sz="8" w:space="0" w:color="auto"/>
            </w:tcBorders>
            <w:shd w:val="clear" w:color="auto" w:fill="auto"/>
            <w:vAlign w:val="center"/>
            <w:tcPrChange w:id="614" w:author="Windows 用户" w:date="2025-04-30T16:22:00Z">
              <w:tcPr>
                <w:tcW w:w="2504" w:type="dxa"/>
                <w:tcBorders>
                  <w:bottom w:val="single" w:sz="8" w:space="0" w:color="auto"/>
                </w:tcBorders>
                <w:shd w:val="clear" w:color="auto" w:fill="auto"/>
                <w:vAlign w:val="center"/>
              </w:tcPr>
            </w:tcPrChange>
          </w:tcPr>
          <w:p w:rsidR="00A0252D" w:rsidRPr="002324C9" w:rsidRDefault="003E4DC7">
            <w:pPr>
              <w:pStyle w:val="afffffffffff5"/>
              <w:rPr>
                <w:color w:val="000000" w:themeColor="text1"/>
                <w:sz w:val="18"/>
                <w:szCs w:val="18"/>
                <w:rPrChange w:id="615" w:author="Windows 用户" w:date="2025-04-30T16:10:00Z">
                  <w:rPr>
                    <w:color w:val="000000" w:themeColor="text1"/>
                  </w:rPr>
                </w:rPrChange>
              </w:rPr>
            </w:pPr>
            <w:bookmarkStart w:id="616" w:name="OLE_LINK27"/>
            <w:r w:rsidRPr="002324C9">
              <w:rPr>
                <w:rFonts w:hint="eastAsia"/>
                <w:sz w:val="18"/>
                <w:szCs w:val="18"/>
                <w:rPrChange w:id="617" w:author="Windows 用户" w:date="2025-04-30T16:10:00Z">
                  <w:rPr>
                    <w:rFonts w:hint="eastAsia"/>
                  </w:rPr>
                </w:rPrChange>
              </w:rPr>
              <w:t>一级</w:t>
            </w:r>
            <w:bookmarkEnd w:id="616"/>
            <w:r w:rsidRPr="002324C9">
              <w:rPr>
                <w:rFonts w:hint="eastAsia"/>
                <w:sz w:val="18"/>
                <w:szCs w:val="18"/>
                <w:rPrChange w:id="618" w:author="Windows 用户" w:date="2025-04-30T16:10:00Z">
                  <w:rPr>
                    <w:rFonts w:hint="eastAsia"/>
                  </w:rPr>
                </w:rPrChange>
              </w:rPr>
              <w:t>（A级）</w:t>
            </w:r>
          </w:p>
        </w:tc>
        <w:tc>
          <w:tcPr>
            <w:tcW w:w="2505" w:type="dxa"/>
            <w:tcBorders>
              <w:bottom w:val="single" w:sz="8" w:space="0" w:color="auto"/>
            </w:tcBorders>
            <w:shd w:val="clear" w:color="auto" w:fill="auto"/>
            <w:vAlign w:val="center"/>
            <w:tcPrChange w:id="619" w:author="Windows 用户" w:date="2025-04-30T16:22:00Z">
              <w:tcPr>
                <w:tcW w:w="2505" w:type="dxa"/>
                <w:tcBorders>
                  <w:bottom w:val="single" w:sz="8" w:space="0" w:color="auto"/>
                </w:tcBorders>
                <w:shd w:val="clear" w:color="auto" w:fill="auto"/>
                <w:vAlign w:val="center"/>
              </w:tcPr>
            </w:tcPrChange>
          </w:tcPr>
          <w:p w:rsidR="00A0252D" w:rsidRPr="002324C9" w:rsidRDefault="003E4DC7">
            <w:pPr>
              <w:pStyle w:val="afffffffffff5"/>
              <w:rPr>
                <w:color w:val="000000" w:themeColor="text1"/>
                <w:sz w:val="18"/>
                <w:szCs w:val="18"/>
                <w:rPrChange w:id="620" w:author="Windows 用户" w:date="2025-04-30T16:10:00Z">
                  <w:rPr>
                    <w:color w:val="000000" w:themeColor="text1"/>
                  </w:rPr>
                </w:rPrChange>
              </w:rPr>
            </w:pPr>
            <w:bookmarkStart w:id="621" w:name="OLE_LINK28"/>
            <w:bookmarkStart w:id="622" w:name="OLE_LINK83"/>
            <w:r w:rsidRPr="002324C9">
              <w:rPr>
                <w:rFonts w:hint="eastAsia"/>
                <w:sz w:val="18"/>
                <w:szCs w:val="18"/>
                <w:rPrChange w:id="623" w:author="Windows 用户" w:date="2025-04-30T16:10:00Z">
                  <w:rPr>
                    <w:rFonts w:hint="eastAsia"/>
                  </w:rPr>
                </w:rPrChange>
              </w:rPr>
              <w:t>二级</w:t>
            </w:r>
            <w:bookmarkEnd w:id="621"/>
            <w:bookmarkEnd w:id="622"/>
            <w:r w:rsidRPr="002324C9">
              <w:rPr>
                <w:rFonts w:hint="eastAsia"/>
                <w:sz w:val="18"/>
                <w:szCs w:val="18"/>
                <w:rPrChange w:id="624" w:author="Windows 用户" w:date="2025-04-30T16:10:00Z">
                  <w:rPr>
                    <w:rFonts w:hint="eastAsia"/>
                  </w:rPr>
                </w:rPrChange>
              </w:rPr>
              <w:t>（B级）</w:t>
            </w:r>
          </w:p>
        </w:tc>
      </w:tr>
      <w:tr w:rsidR="00A0252D" w:rsidRPr="002324C9" w:rsidTr="00501909">
        <w:trPr>
          <w:trHeight w:val="311"/>
        </w:trPr>
        <w:tc>
          <w:tcPr>
            <w:tcW w:w="2127" w:type="dxa"/>
            <w:tcBorders>
              <w:top w:val="single" w:sz="8" w:space="0" w:color="auto"/>
            </w:tcBorders>
            <w:shd w:val="clear" w:color="auto" w:fill="auto"/>
            <w:vAlign w:val="center"/>
          </w:tcPr>
          <w:p w:rsidR="00A0252D" w:rsidRPr="002324C9" w:rsidRDefault="003E4DC7">
            <w:pPr>
              <w:pStyle w:val="afffffffffff5"/>
              <w:rPr>
                <w:sz w:val="18"/>
                <w:szCs w:val="18"/>
                <w:highlight w:val="yellow"/>
                <w:rPrChange w:id="625" w:author="Windows 用户" w:date="2025-04-30T16:10:00Z">
                  <w:rPr>
                    <w:highlight w:val="yellow"/>
                  </w:rPr>
                </w:rPrChange>
              </w:rPr>
            </w:pPr>
            <w:bookmarkStart w:id="626" w:name="OLE_LINK43"/>
            <w:bookmarkStart w:id="627" w:name="OLE_LINK44"/>
            <w:r w:rsidRPr="002324C9">
              <w:rPr>
                <w:rFonts w:hint="eastAsia"/>
                <w:sz w:val="18"/>
                <w:szCs w:val="18"/>
                <w:rPrChange w:id="628" w:author="Windows 用户" w:date="2025-04-30T16:10:00Z">
                  <w:rPr>
                    <w:rFonts w:hint="eastAsia"/>
                  </w:rPr>
                </w:rPrChange>
              </w:rPr>
              <w:t>果面</w:t>
            </w:r>
          </w:p>
        </w:tc>
        <w:tc>
          <w:tcPr>
            <w:tcW w:w="2504" w:type="dxa"/>
            <w:tcBorders>
              <w:top w:val="single" w:sz="8" w:space="0" w:color="auto"/>
            </w:tcBorders>
            <w:shd w:val="clear" w:color="auto" w:fill="auto"/>
            <w:vAlign w:val="center"/>
          </w:tcPr>
          <w:p w:rsidR="00A0252D" w:rsidRPr="002324C9" w:rsidRDefault="003E4DC7">
            <w:pPr>
              <w:pStyle w:val="afffffffffff5"/>
              <w:jc w:val="both"/>
              <w:rPr>
                <w:sz w:val="18"/>
                <w:szCs w:val="18"/>
                <w:rPrChange w:id="629" w:author="Windows 用户" w:date="2025-04-30T16:10:00Z">
                  <w:rPr/>
                </w:rPrChange>
              </w:rPr>
            </w:pPr>
            <w:r w:rsidRPr="002324C9">
              <w:rPr>
                <w:rFonts w:hint="eastAsia"/>
                <w:sz w:val="18"/>
                <w:szCs w:val="18"/>
                <w:rPrChange w:id="630" w:author="Windows 用户" w:date="2025-04-30T16:10:00Z">
                  <w:rPr>
                    <w:rFonts w:hint="eastAsia"/>
                  </w:rPr>
                </w:rPrChange>
              </w:rPr>
              <w:t>果面无明显损伤，果柄及萼片完整</w:t>
            </w:r>
          </w:p>
        </w:tc>
        <w:tc>
          <w:tcPr>
            <w:tcW w:w="2504" w:type="dxa"/>
            <w:tcBorders>
              <w:top w:val="single" w:sz="8" w:space="0" w:color="auto"/>
            </w:tcBorders>
            <w:shd w:val="clear" w:color="auto" w:fill="auto"/>
            <w:vAlign w:val="center"/>
          </w:tcPr>
          <w:p w:rsidR="00A0252D" w:rsidRPr="002324C9" w:rsidRDefault="003E4DC7">
            <w:pPr>
              <w:pStyle w:val="afffffffffff5"/>
              <w:jc w:val="both"/>
              <w:rPr>
                <w:sz w:val="18"/>
                <w:szCs w:val="18"/>
                <w:rPrChange w:id="631" w:author="Windows 用户" w:date="2025-04-30T16:10:00Z">
                  <w:rPr/>
                </w:rPrChange>
              </w:rPr>
            </w:pPr>
            <w:r w:rsidRPr="002324C9">
              <w:rPr>
                <w:rFonts w:hint="eastAsia"/>
                <w:sz w:val="18"/>
                <w:szCs w:val="18"/>
                <w:rPrChange w:id="632" w:author="Windows 用户" w:date="2025-04-30T16:10:00Z">
                  <w:rPr>
                    <w:rFonts w:hint="eastAsia"/>
                  </w:rPr>
                </w:rPrChange>
              </w:rPr>
              <w:t>果面缺陷不得超过果面的5％，</w:t>
            </w:r>
            <w:bookmarkStart w:id="633" w:name="OLE_LINK29"/>
            <w:bookmarkStart w:id="634" w:name="OLE_LINK30"/>
            <w:bookmarkStart w:id="635" w:name="OLE_LINK45"/>
            <w:r w:rsidRPr="002324C9">
              <w:rPr>
                <w:rFonts w:hint="eastAsia"/>
                <w:sz w:val="18"/>
                <w:szCs w:val="18"/>
                <w:rPrChange w:id="636" w:author="Windows 用户" w:date="2025-04-30T16:10:00Z">
                  <w:rPr>
                    <w:rFonts w:hint="eastAsia"/>
                  </w:rPr>
                </w:rPrChange>
              </w:rPr>
              <w:t>允许存在不超过10％轻微的伤痕、划痕或其它机械性损伤</w:t>
            </w:r>
            <w:bookmarkEnd w:id="633"/>
            <w:bookmarkEnd w:id="634"/>
            <w:r w:rsidRPr="002324C9">
              <w:rPr>
                <w:rFonts w:hint="eastAsia"/>
                <w:sz w:val="18"/>
                <w:szCs w:val="18"/>
                <w:rPrChange w:id="637" w:author="Windows 用户" w:date="2025-04-30T16:10:00Z">
                  <w:rPr>
                    <w:rFonts w:hint="eastAsia"/>
                  </w:rPr>
                </w:rPrChange>
              </w:rPr>
              <w:t>，且不影响果实的外观、质量</w:t>
            </w:r>
            <w:bookmarkEnd w:id="635"/>
          </w:p>
        </w:tc>
        <w:tc>
          <w:tcPr>
            <w:tcW w:w="2505" w:type="dxa"/>
            <w:tcBorders>
              <w:top w:val="single" w:sz="8" w:space="0" w:color="auto"/>
            </w:tcBorders>
            <w:shd w:val="clear" w:color="auto" w:fill="auto"/>
            <w:vAlign w:val="center"/>
          </w:tcPr>
          <w:p w:rsidR="00A0252D" w:rsidRPr="002324C9" w:rsidRDefault="003E4DC7">
            <w:pPr>
              <w:pStyle w:val="afffffffffff5"/>
              <w:jc w:val="both"/>
              <w:rPr>
                <w:sz w:val="18"/>
                <w:szCs w:val="18"/>
                <w:rPrChange w:id="638" w:author="Windows 用户" w:date="2025-04-30T16:10:00Z">
                  <w:rPr/>
                </w:rPrChange>
              </w:rPr>
            </w:pPr>
            <w:r w:rsidRPr="002324C9">
              <w:rPr>
                <w:rFonts w:hint="eastAsia"/>
                <w:sz w:val="18"/>
                <w:szCs w:val="18"/>
                <w:rPrChange w:id="639" w:author="Windows 用户" w:date="2025-04-30T16:10:00Z">
                  <w:rPr>
                    <w:rFonts w:hint="eastAsia"/>
                  </w:rPr>
                </w:rPrChange>
              </w:rPr>
              <w:t>果面缺陷不得超过果面的10％，允许存在不超过10％轻微的伤痕、划痕或其它机械性损伤，且不影响果实的外观、质量</w:t>
            </w:r>
          </w:p>
        </w:tc>
      </w:tr>
      <w:tr w:rsidR="00A0252D" w:rsidRPr="002324C9">
        <w:trPr>
          <w:trHeight w:val="311"/>
        </w:trPr>
        <w:tc>
          <w:tcPr>
            <w:tcW w:w="2127" w:type="dxa"/>
            <w:shd w:val="clear" w:color="auto" w:fill="auto"/>
            <w:vAlign w:val="center"/>
          </w:tcPr>
          <w:p w:rsidR="00A0252D" w:rsidRPr="002324C9" w:rsidRDefault="003E4DC7">
            <w:pPr>
              <w:pStyle w:val="afffffffffff5"/>
              <w:rPr>
                <w:sz w:val="18"/>
                <w:szCs w:val="18"/>
                <w:rPrChange w:id="640" w:author="Windows 用户" w:date="2025-04-30T16:10:00Z">
                  <w:rPr/>
                </w:rPrChange>
              </w:rPr>
            </w:pPr>
            <w:r w:rsidRPr="002324C9">
              <w:rPr>
                <w:rFonts w:hint="eastAsia"/>
                <w:sz w:val="18"/>
                <w:szCs w:val="18"/>
                <w:rPrChange w:id="641" w:author="Windows 用户" w:date="2025-04-30T16:10:00Z">
                  <w:rPr>
                    <w:rFonts w:hint="eastAsia"/>
                  </w:rPr>
                </w:rPrChange>
              </w:rPr>
              <w:t>果肉</w:t>
            </w:r>
          </w:p>
        </w:tc>
        <w:tc>
          <w:tcPr>
            <w:tcW w:w="2504" w:type="dxa"/>
            <w:shd w:val="clear" w:color="auto" w:fill="auto"/>
            <w:vAlign w:val="center"/>
          </w:tcPr>
          <w:p w:rsidR="00A0252D" w:rsidRPr="002324C9" w:rsidRDefault="003E4DC7">
            <w:pPr>
              <w:pStyle w:val="afffffffffff5"/>
              <w:jc w:val="both"/>
              <w:rPr>
                <w:sz w:val="18"/>
                <w:szCs w:val="18"/>
                <w:rPrChange w:id="642" w:author="Windows 用户" w:date="2025-04-30T16:10:00Z">
                  <w:rPr/>
                </w:rPrChange>
              </w:rPr>
            </w:pPr>
            <w:r w:rsidRPr="002324C9">
              <w:rPr>
                <w:rFonts w:hint="eastAsia"/>
                <w:sz w:val="18"/>
                <w:szCs w:val="18"/>
                <w:rPrChange w:id="643" w:author="Windows 用户" w:date="2025-04-30T16:10:00Z">
                  <w:rPr>
                    <w:rFonts w:hint="eastAsia"/>
                  </w:rPr>
                </w:rPrChange>
              </w:rPr>
              <w:t>具有品种果肉质地和色泽特性</w:t>
            </w:r>
            <w:bookmarkStart w:id="644" w:name="OLE_LINK37"/>
            <w:bookmarkStart w:id="645" w:name="OLE_LINK36"/>
            <w:r w:rsidRPr="002324C9">
              <w:rPr>
                <w:rFonts w:hint="eastAsia"/>
                <w:sz w:val="18"/>
                <w:szCs w:val="18"/>
                <w:rPrChange w:id="646" w:author="Windows 用户" w:date="2025-04-30T16:10:00Z">
                  <w:rPr>
                    <w:rFonts w:hint="eastAsia"/>
                  </w:rPr>
                </w:rPrChange>
              </w:rPr>
              <w:t>，无明显半透明果肉</w:t>
            </w:r>
            <w:bookmarkEnd w:id="644"/>
            <w:bookmarkEnd w:id="645"/>
          </w:p>
        </w:tc>
        <w:tc>
          <w:tcPr>
            <w:tcW w:w="2504" w:type="dxa"/>
            <w:shd w:val="clear" w:color="auto" w:fill="auto"/>
            <w:vAlign w:val="center"/>
          </w:tcPr>
          <w:p w:rsidR="00A0252D" w:rsidRPr="002324C9" w:rsidRDefault="003E4DC7">
            <w:pPr>
              <w:pStyle w:val="afffffffffff5"/>
              <w:jc w:val="both"/>
              <w:rPr>
                <w:sz w:val="18"/>
                <w:szCs w:val="18"/>
                <w:rPrChange w:id="647" w:author="Windows 用户" w:date="2025-04-30T16:10:00Z">
                  <w:rPr/>
                </w:rPrChange>
              </w:rPr>
            </w:pPr>
            <w:r w:rsidRPr="002324C9">
              <w:rPr>
                <w:rFonts w:hint="eastAsia"/>
                <w:sz w:val="18"/>
                <w:szCs w:val="18"/>
                <w:rPrChange w:id="648" w:author="Windows 用户" w:date="2025-04-30T16:10:00Z">
                  <w:rPr>
                    <w:rFonts w:hint="eastAsia"/>
                  </w:rPr>
                </w:rPrChange>
              </w:rPr>
              <w:t>具有品种果肉质地和色泽特性，半透明果肉面积≤5％</w:t>
            </w:r>
          </w:p>
        </w:tc>
        <w:tc>
          <w:tcPr>
            <w:tcW w:w="2505" w:type="dxa"/>
            <w:shd w:val="clear" w:color="auto" w:fill="auto"/>
            <w:vAlign w:val="center"/>
          </w:tcPr>
          <w:p w:rsidR="00A0252D" w:rsidRPr="002324C9" w:rsidRDefault="003E4DC7">
            <w:pPr>
              <w:pStyle w:val="afffffffffff5"/>
              <w:jc w:val="both"/>
              <w:rPr>
                <w:sz w:val="18"/>
                <w:szCs w:val="18"/>
                <w:rPrChange w:id="649" w:author="Windows 用户" w:date="2025-04-30T16:10:00Z">
                  <w:rPr/>
                </w:rPrChange>
              </w:rPr>
            </w:pPr>
            <w:r w:rsidRPr="002324C9">
              <w:rPr>
                <w:rFonts w:hint="eastAsia"/>
                <w:sz w:val="18"/>
                <w:szCs w:val="18"/>
                <w:rPrChange w:id="650" w:author="Windows 用户" w:date="2025-04-30T16:10:00Z">
                  <w:rPr>
                    <w:rFonts w:hint="eastAsia"/>
                  </w:rPr>
                </w:rPrChange>
              </w:rPr>
              <w:t>具有品种果肉质地和色泽特性，半透明果肉面积≤10％</w:t>
            </w:r>
          </w:p>
        </w:tc>
      </w:tr>
      <w:tr w:rsidR="00A0252D" w:rsidRPr="002324C9" w:rsidTr="00501909">
        <w:trPr>
          <w:trHeight w:hRule="exact" w:val="284"/>
          <w:trPrChange w:id="651" w:author="Windows 用户" w:date="2025-04-30T16:23:00Z">
            <w:trPr>
              <w:trHeight w:val="311"/>
            </w:trPr>
          </w:trPrChange>
        </w:trPr>
        <w:tc>
          <w:tcPr>
            <w:tcW w:w="9640" w:type="dxa"/>
            <w:gridSpan w:val="4"/>
            <w:tcBorders>
              <w:top w:val="single" w:sz="8" w:space="0" w:color="auto"/>
              <w:bottom w:val="single" w:sz="8" w:space="0" w:color="auto"/>
            </w:tcBorders>
            <w:shd w:val="clear" w:color="auto" w:fill="auto"/>
            <w:vAlign w:val="center"/>
            <w:tcPrChange w:id="652" w:author="Windows 用户" w:date="2025-04-30T16:23:00Z">
              <w:tcPr>
                <w:tcW w:w="9640" w:type="dxa"/>
                <w:gridSpan w:val="4"/>
                <w:tcBorders>
                  <w:top w:val="single" w:sz="8" w:space="0" w:color="auto"/>
                  <w:bottom w:val="single" w:sz="8" w:space="0" w:color="auto"/>
                </w:tcBorders>
                <w:shd w:val="clear" w:color="auto" w:fill="auto"/>
                <w:vAlign w:val="center"/>
              </w:tcPr>
            </w:tcPrChange>
          </w:tcPr>
          <w:p w:rsidR="00A0252D" w:rsidRPr="002324C9" w:rsidRDefault="003E4DC7">
            <w:pPr>
              <w:pStyle w:val="afff3"/>
              <w:rPr>
                <w:rPrChange w:id="653" w:author="Windows 用户" w:date="2025-04-30T16:10:00Z">
                  <w:rPr/>
                </w:rPrChange>
              </w:rPr>
            </w:pPr>
            <w:bookmarkStart w:id="654" w:name="OLE_LINK38"/>
            <w:bookmarkStart w:id="655" w:name="OLE_LINK39"/>
            <w:bookmarkEnd w:id="597"/>
            <w:bookmarkEnd w:id="626"/>
            <w:bookmarkEnd w:id="627"/>
            <w:r w:rsidRPr="002324C9">
              <w:rPr>
                <w:rFonts w:hint="eastAsia"/>
                <w:rPrChange w:id="656" w:author="Windows 用户" w:date="2025-04-30T16:10:00Z">
                  <w:rPr>
                    <w:rFonts w:hint="eastAsia"/>
                  </w:rPr>
                </w:rPrChange>
              </w:rPr>
              <w:t>果面缺陷面积包括虫果、病果、机械损伤等的面积总和</w:t>
            </w:r>
            <w:ins w:id="657" w:author="Windows 用户" w:date="2025-04-30T16:22:00Z">
              <w:r w:rsidR="00501909">
                <w:rPr>
                  <w:rFonts w:hint="eastAsia"/>
                </w:rPr>
                <w:t>。</w:t>
              </w:r>
            </w:ins>
          </w:p>
        </w:tc>
      </w:tr>
    </w:tbl>
    <w:p w:rsidR="00A0252D" w:rsidRDefault="003E4DC7" w:rsidP="00002763">
      <w:pPr>
        <w:pStyle w:val="affe"/>
        <w:pPrChange w:id="658" w:author="Windows 用户" w:date="2025-04-30T16:26:00Z">
          <w:pPr>
            <w:pStyle w:val="affe"/>
            <w:spacing w:before="120" w:after="120"/>
          </w:pPr>
        </w:pPrChange>
      </w:pPr>
      <w:bookmarkStart w:id="659" w:name="OLE_LINK42"/>
      <w:bookmarkEnd w:id="598"/>
      <w:bookmarkEnd w:id="599"/>
      <w:bookmarkEnd w:id="600"/>
      <w:r>
        <w:t>理化指标</w:t>
      </w:r>
    </w:p>
    <w:bookmarkEnd w:id="659"/>
    <w:p w:rsidR="00A0252D" w:rsidRDefault="003E4DC7" w:rsidP="00072521">
      <w:pPr>
        <w:pStyle w:val="afffff"/>
        <w:ind w:firstLine="420"/>
        <w:pPrChange w:id="660" w:author="Windows 用户" w:date="2025-04-30T16:23:00Z">
          <w:pPr>
            <w:pStyle w:val="afffff"/>
            <w:ind w:firstLine="420"/>
          </w:pPr>
        </w:pPrChange>
      </w:pPr>
      <w:r>
        <w:rPr>
          <w:rFonts w:hint="eastAsia"/>
        </w:rPr>
        <w:t>分为特级（AA级）、一级（A级）、二级（B级）3个等级，各等级理化指标应符合表</w:t>
      </w:r>
      <w:r>
        <w:t>3</w:t>
      </w:r>
      <w:r>
        <w:rPr>
          <w:rFonts w:hint="eastAsia"/>
        </w:rPr>
        <w:t>的规定。</w:t>
      </w:r>
    </w:p>
    <w:p w:rsidR="00A0252D" w:rsidRDefault="003E4DC7">
      <w:pPr>
        <w:pStyle w:val="aff3"/>
        <w:spacing w:before="120" w:after="120"/>
      </w:pPr>
      <w:r>
        <w:rPr>
          <w:rFonts w:hint="eastAsia"/>
        </w:rPr>
        <w:t>理化指标</w:t>
      </w:r>
    </w:p>
    <w:tbl>
      <w:tblPr>
        <w:tblW w:w="9640" w:type="dxa"/>
        <w:tblInd w:w="-3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2127"/>
        <w:gridCol w:w="2504"/>
        <w:gridCol w:w="2504"/>
        <w:gridCol w:w="2505"/>
      </w:tblGrid>
      <w:tr w:rsidR="00A0252D" w:rsidRPr="002324C9">
        <w:trPr>
          <w:trHeight w:val="362"/>
        </w:trPr>
        <w:tc>
          <w:tcPr>
            <w:tcW w:w="2127" w:type="dxa"/>
            <w:vMerge w:val="restart"/>
            <w:shd w:val="clear" w:color="auto" w:fill="auto"/>
            <w:vAlign w:val="center"/>
          </w:tcPr>
          <w:p w:rsidR="00A0252D" w:rsidRPr="002324C9" w:rsidRDefault="003E4DC7">
            <w:pPr>
              <w:pStyle w:val="afffffffffff5"/>
              <w:rPr>
                <w:rFonts w:hAnsi="宋体"/>
                <w:sz w:val="18"/>
                <w:szCs w:val="18"/>
                <w:rPrChange w:id="661" w:author="Windows 用户" w:date="2025-04-30T16:10:00Z">
                  <w:rPr/>
                </w:rPrChange>
              </w:rPr>
            </w:pPr>
            <w:bookmarkStart w:id="662" w:name="OLE_LINK74"/>
            <w:bookmarkStart w:id="663" w:name="OLE_LINK73"/>
            <w:r w:rsidRPr="002324C9">
              <w:rPr>
                <w:rFonts w:hAnsi="宋体" w:hint="eastAsia"/>
                <w:sz w:val="18"/>
                <w:szCs w:val="18"/>
                <w:rPrChange w:id="664" w:author="Windows 用户" w:date="2025-04-30T16:10:00Z">
                  <w:rPr>
                    <w:rFonts w:hint="eastAsia"/>
                  </w:rPr>
                </w:rPrChange>
              </w:rPr>
              <w:t>项目</w:t>
            </w:r>
          </w:p>
        </w:tc>
        <w:tc>
          <w:tcPr>
            <w:tcW w:w="7513" w:type="dxa"/>
            <w:gridSpan w:val="3"/>
            <w:shd w:val="clear" w:color="auto" w:fill="auto"/>
            <w:vAlign w:val="center"/>
          </w:tcPr>
          <w:p w:rsidR="00A0252D" w:rsidRPr="002324C9" w:rsidRDefault="003E4DC7">
            <w:pPr>
              <w:pStyle w:val="afffffffffff5"/>
              <w:rPr>
                <w:rFonts w:hAnsi="宋体"/>
                <w:sz w:val="18"/>
                <w:szCs w:val="18"/>
                <w:rPrChange w:id="665" w:author="Windows 用户" w:date="2025-04-30T16:10:00Z">
                  <w:rPr/>
                </w:rPrChange>
              </w:rPr>
            </w:pPr>
            <w:r w:rsidRPr="002324C9">
              <w:rPr>
                <w:rFonts w:hAnsi="宋体" w:hint="eastAsia"/>
                <w:sz w:val="18"/>
                <w:szCs w:val="18"/>
                <w:rPrChange w:id="666" w:author="Windows 用户" w:date="2025-04-30T16:10:00Z">
                  <w:rPr>
                    <w:rFonts w:hint="eastAsia"/>
                  </w:rPr>
                </w:rPrChange>
              </w:rPr>
              <w:t>等级</w:t>
            </w:r>
          </w:p>
        </w:tc>
      </w:tr>
      <w:tr w:rsidR="00A0252D" w:rsidRPr="002324C9">
        <w:trPr>
          <w:trHeight w:val="903"/>
        </w:trPr>
        <w:tc>
          <w:tcPr>
            <w:tcW w:w="2127" w:type="dxa"/>
            <w:vMerge/>
            <w:shd w:val="clear" w:color="auto" w:fill="auto"/>
            <w:vAlign w:val="center"/>
          </w:tcPr>
          <w:p w:rsidR="00A0252D" w:rsidRPr="002324C9" w:rsidRDefault="00A0252D">
            <w:pPr>
              <w:pStyle w:val="afffffffffff5"/>
              <w:rPr>
                <w:rFonts w:hAnsi="宋体"/>
                <w:sz w:val="18"/>
                <w:szCs w:val="18"/>
                <w:rPrChange w:id="667" w:author="Windows 用户" w:date="2025-04-30T16:10:00Z">
                  <w:rPr/>
                </w:rPrChange>
              </w:rPr>
            </w:pPr>
          </w:p>
        </w:tc>
        <w:tc>
          <w:tcPr>
            <w:tcW w:w="2504" w:type="dxa"/>
            <w:shd w:val="clear" w:color="auto" w:fill="auto"/>
            <w:vAlign w:val="center"/>
          </w:tcPr>
          <w:p w:rsidR="00A0252D" w:rsidRPr="002324C9" w:rsidRDefault="003E4DC7">
            <w:pPr>
              <w:pStyle w:val="afffffffffff5"/>
              <w:rPr>
                <w:rFonts w:hAnsi="宋体"/>
                <w:color w:val="000000" w:themeColor="text1"/>
                <w:sz w:val="18"/>
                <w:szCs w:val="18"/>
                <w:rPrChange w:id="668" w:author="Windows 用户" w:date="2025-04-30T16:10:00Z">
                  <w:rPr>
                    <w:color w:val="000000" w:themeColor="text1"/>
                  </w:rPr>
                </w:rPrChange>
              </w:rPr>
            </w:pPr>
            <w:r w:rsidRPr="002324C9">
              <w:rPr>
                <w:rFonts w:hAnsi="宋体" w:hint="eastAsia"/>
                <w:sz w:val="18"/>
                <w:szCs w:val="18"/>
                <w:rPrChange w:id="669" w:author="Windows 用户" w:date="2025-04-30T16:10:00Z">
                  <w:rPr>
                    <w:rFonts w:hint="eastAsia"/>
                  </w:rPr>
                </w:rPrChange>
              </w:rPr>
              <w:t>特级（</w:t>
            </w:r>
            <w:r w:rsidRPr="002324C9">
              <w:rPr>
                <w:rFonts w:hAnsi="宋体" w:cs="Times New Roman"/>
                <w:sz w:val="18"/>
                <w:szCs w:val="18"/>
                <w:rPrChange w:id="670" w:author="Windows 用户" w:date="2025-04-30T16:10:00Z">
                  <w:rPr>
                    <w:rFonts w:ascii="Times New Roman" w:eastAsia="黑体" w:hAnsi="Times New Roman" w:cs="Times New Roman"/>
                    <w:sz w:val="18"/>
                    <w:szCs w:val="18"/>
                  </w:rPr>
                </w:rPrChange>
              </w:rPr>
              <w:t>AA</w:t>
            </w:r>
            <w:r w:rsidRPr="002324C9">
              <w:rPr>
                <w:rFonts w:hAnsi="宋体" w:hint="eastAsia"/>
                <w:sz w:val="18"/>
                <w:szCs w:val="18"/>
                <w:rPrChange w:id="671" w:author="Windows 用户" w:date="2025-04-30T16:10:00Z">
                  <w:rPr>
                    <w:rFonts w:hint="eastAsia"/>
                  </w:rPr>
                </w:rPrChange>
              </w:rPr>
              <w:t>级）</w:t>
            </w:r>
          </w:p>
        </w:tc>
        <w:tc>
          <w:tcPr>
            <w:tcW w:w="2504" w:type="dxa"/>
            <w:shd w:val="clear" w:color="auto" w:fill="auto"/>
            <w:vAlign w:val="center"/>
          </w:tcPr>
          <w:p w:rsidR="00A0252D" w:rsidRPr="002324C9" w:rsidRDefault="003E4DC7">
            <w:pPr>
              <w:pStyle w:val="afffffffffff5"/>
              <w:rPr>
                <w:rFonts w:hAnsi="宋体"/>
                <w:color w:val="000000" w:themeColor="text1"/>
                <w:sz w:val="18"/>
                <w:szCs w:val="18"/>
                <w:rPrChange w:id="672" w:author="Windows 用户" w:date="2025-04-30T16:10:00Z">
                  <w:rPr>
                    <w:color w:val="000000" w:themeColor="text1"/>
                  </w:rPr>
                </w:rPrChange>
              </w:rPr>
            </w:pPr>
            <w:r w:rsidRPr="002324C9">
              <w:rPr>
                <w:rFonts w:hAnsi="宋体" w:hint="eastAsia"/>
                <w:sz w:val="18"/>
                <w:szCs w:val="18"/>
                <w:rPrChange w:id="673" w:author="Windows 用户" w:date="2025-04-30T16:10:00Z">
                  <w:rPr>
                    <w:rFonts w:hint="eastAsia"/>
                  </w:rPr>
                </w:rPrChange>
              </w:rPr>
              <w:t>一级（</w:t>
            </w:r>
            <w:r w:rsidRPr="002324C9">
              <w:rPr>
                <w:rFonts w:hAnsi="宋体" w:cs="Times New Roman"/>
                <w:sz w:val="18"/>
                <w:szCs w:val="18"/>
                <w:rPrChange w:id="674" w:author="Windows 用户" w:date="2025-04-30T16:10:00Z">
                  <w:rPr>
                    <w:rFonts w:ascii="Times New Roman" w:eastAsia="黑体" w:hAnsi="Times New Roman" w:cs="Times New Roman"/>
                    <w:sz w:val="18"/>
                    <w:szCs w:val="18"/>
                  </w:rPr>
                </w:rPrChange>
              </w:rPr>
              <w:t>A</w:t>
            </w:r>
            <w:r w:rsidRPr="002324C9">
              <w:rPr>
                <w:rFonts w:hAnsi="宋体" w:hint="eastAsia"/>
                <w:sz w:val="18"/>
                <w:szCs w:val="18"/>
                <w:rPrChange w:id="675" w:author="Windows 用户" w:date="2025-04-30T16:10:00Z">
                  <w:rPr>
                    <w:rFonts w:hint="eastAsia"/>
                  </w:rPr>
                </w:rPrChange>
              </w:rPr>
              <w:t>级）</w:t>
            </w:r>
          </w:p>
        </w:tc>
        <w:tc>
          <w:tcPr>
            <w:tcW w:w="2505" w:type="dxa"/>
            <w:shd w:val="clear" w:color="auto" w:fill="auto"/>
            <w:vAlign w:val="center"/>
          </w:tcPr>
          <w:p w:rsidR="00A0252D" w:rsidRPr="002324C9" w:rsidRDefault="003E4DC7">
            <w:pPr>
              <w:pStyle w:val="afffffffffff5"/>
              <w:rPr>
                <w:rFonts w:hAnsi="宋体"/>
                <w:color w:val="000000" w:themeColor="text1"/>
                <w:sz w:val="18"/>
                <w:szCs w:val="18"/>
                <w:rPrChange w:id="676" w:author="Windows 用户" w:date="2025-04-30T16:10:00Z">
                  <w:rPr>
                    <w:color w:val="000000" w:themeColor="text1"/>
                  </w:rPr>
                </w:rPrChange>
              </w:rPr>
            </w:pPr>
            <w:r w:rsidRPr="002324C9">
              <w:rPr>
                <w:rFonts w:hAnsi="宋体" w:hint="eastAsia"/>
                <w:sz w:val="18"/>
                <w:szCs w:val="18"/>
                <w:rPrChange w:id="677" w:author="Windows 用户" w:date="2025-04-30T16:10:00Z">
                  <w:rPr>
                    <w:rFonts w:hint="eastAsia"/>
                  </w:rPr>
                </w:rPrChange>
              </w:rPr>
              <w:t>二级（</w:t>
            </w:r>
            <w:r w:rsidRPr="002324C9">
              <w:rPr>
                <w:rFonts w:hAnsi="宋体" w:cs="Times New Roman"/>
                <w:sz w:val="18"/>
                <w:szCs w:val="18"/>
                <w:rPrChange w:id="678" w:author="Windows 用户" w:date="2025-04-30T16:10:00Z">
                  <w:rPr>
                    <w:rFonts w:ascii="Times New Roman" w:eastAsia="黑体" w:hAnsi="Times New Roman" w:cs="Times New Roman"/>
                    <w:sz w:val="18"/>
                    <w:szCs w:val="18"/>
                  </w:rPr>
                </w:rPrChange>
              </w:rPr>
              <w:t>B</w:t>
            </w:r>
            <w:r w:rsidRPr="002324C9">
              <w:rPr>
                <w:rFonts w:hAnsi="宋体" w:hint="eastAsia"/>
                <w:sz w:val="18"/>
                <w:szCs w:val="18"/>
                <w:rPrChange w:id="679" w:author="Windows 用户" w:date="2025-04-30T16:10:00Z">
                  <w:rPr>
                    <w:rFonts w:hint="eastAsia"/>
                  </w:rPr>
                </w:rPrChange>
              </w:rPr>
              <w:t>级）</w:t>
            </w:r>
          </w:p>
        </w:tc>
      </w:tr>
      <w:tr w:rsidR="00A0252D" w:rsidRPr="002324C9">
        <w:trPr>
          <w:trHeight w:val="311"/>
        </w:trPr>
        <w:tc>
          <w:tcPr>
            <w:tcW w:w="2127" w:type="dxa"/>
            <w:shd w:val="clear" w:color="auto" w:fill="auto"/>
            <w:vAlign w:val="center"/>
          </w:tcPr>
          <w:p w:rsidR="00A0252D" w:rsidRPr="002324C9" w:rsidRDefault="003E4DC7">
            <w:pPr>
              <w:pStyle w:val="afffffffffff5"/>
              <w:rPr>
                <w:rFonts w:hAnsi="宋体"/>
                <w:sz w:val="18"/>
                <w:szCs w:val="18"/>
                <w:rPrChange w:id="680" w:author="Windows 用户" w:date="2025-04-30T16:10:00Z">
                  <w:rPr/>
                </w:rPrChange>
              </w:rPr>
            </w:pPr>
            <w:bookmarkStart w:id="681" w:name="OLE_LINK66"/>
            <w:r w:rsidRPr="002324C9">
              <w:rPr>
                <w:rFonts w:hAnsi="宋体" w:hint="eastAsia"/>
                <w:sz w:val="18"/>
                <w:szCs w:val="18"/>
                <w:rPrChange w:id="682" w:author="Windows 用户" w:date="2025-04-30T16:10:00Z">
                  <w:rPr>
                    <w:rFonts w:hint="eastAsia"/>
                  </w:rPr>
                </w:rPrChange>
              </w:rPr>
              <w:t>可溶性固形物（％）</w:t>
            </w:r>
          </w:p>
        </w:tc>
        <w:tc>
          <w:tcPr>
            <w:tcW w:w="2504" w:type="dxa"/>
            <w:shd w:val="clear" w:color="auto" w:fill="auto"/>
            <w:vAlign w:val="center"/>
          </w:tcPr>
          <w:p w:rsidR="00A0252D" w:rsidRPr="002324C9" w:rsidRDefault="003E4DC7">
            <w:pPr>
              <w:pStyle w:val="afffffffffff5"/>
              <w:rPr>
                <w:rFonts w:hAnsi="宋体"/>
                <w:sz w:val="18"/>
                <w:szCs w:val="18"/>
                <w:rPrChange w:id="683" w:author="Windows 用户" w:date="2025-04-30T16:10:00Z">
                  <w:rPr/>
                </w:rPrChange>
              </w:rPr>
            </w:pPr>
            <w:bookmarkStart w:id="684" w:name="OLE_LINK52"/>
            <w:r w:rsidRPr="002324C9">
              <w:rPr>
                <w:rFonts w:hAnsi="宋体" w:hint="eastAsia"/>
                <w:sz w:val="18"/>
                <w:szCs w:val="18"/>
                <w:rPrChange w:id="685" w:author="Windows 用户" w:date="2025-04-30T16:10:00Z">
                  <w:rPr>
                    <w:rFonts w:hint="eastAsia"/>
                  </w:rPr>
                </w:rPrChange>
              </w:rPr>
              <w:t>≥17.0</w:t>
            </w:r>
            <w:bookmarkEnd w:id="684"/>
          </w:p>
        </w:tc>
        <w:tc>
          <w:tcPr>
            <w:tcW w:w="5009" w:type="dxa"/>
            <w:gridSpan w:val="2"/>
            <w:shd w:val="clear" w:color="auto" w:fill="auto"/>
            <w:vAlign w:val="center"/>
          </w:tcPr>
          <w:p w:rsidR="00A0252D" w:rsidRPr="002324C9" w:rsidRDefault="003E4DC7">
            <w:pPr>
              <w:pStyle w:val="afffffffffff5"/>
              <w:rPr>
                <w:rFonts w:hAnsi="宋体"/>
                <w:sz w:val="18"/>
                <w:szCs w:val="18"/>
                <w:rPrChange w:id="686" w:author="Windows 用户" w:date="2025-04-30T16:10:00Z">
                  <w:rPr/>
                </w:rPrChange>
              </w:rPr>
            </w:pPr>
            <w:r w:rsidRPr="002324C9">
              <w:rPr>
                <w:rFonts w:hAnsi="宋体" w:hint="eastAsia"/>
                <w:sz w:val="18"/>
                <w:szCs w:val="18"/>
                <w:rPrChange w:id="687" w:author="Windows 用户" w:date="2025-04-30T16:10:00Z">
                  <w:rPr>
                    <w:rFonts w:hint="eastAsia"/>
                  </w:rPr>
                </w:rPrChange>
              </w:rPr>
              <w:t>≥15.0</w:t>
            </w:r>
          </w:p>
        </w:tc>
      </w:tr>
      <w:bookmarkEnd w:id="681"/>
      <w:tr w:rsidR="00A0252D" w:rsidRPr="002324C9">
        <w:trPr>
          <w:trHeight w:val="311"/>
        </w:trPr>
        <w:tc>
          <w:tcPr>
            <w:tcW w:w="2127" w:type="dxa"/>
            <w:tcBorders>
              <w:bottom w:val="single" w:sz="8" w:space="0" w:color="auto"/>
            </w:tcBorders>
            <w:shd w:val="clear" w:color="auto" w:fill="auto"/>
            <w:vAlign w:val="center"/>
          </w:tcPr>
          <w:p w:rsidR="00A0252D" w:rsidRPr="002324C9" w:rsidRDefault="003E4DC7">
            <w:pPr>
              <w:pStyle w:val="afffffffffff5"/>
              <w:rPr>
                <w:rFonts w:hAnsi="宋体"/>
                <w:sz w:val="18"/>
                <w:szCs w:val="18"/>
                <w:rPrChange w:id="688" w:author="Windows 用户" w:date="2025-04-30T16:10:00Z">
                  <w:rPr/>
                </w:rPrChange>
              </w:rPr>
            </w:pPr>
            <w:r w:rsidRPr="002324C9">
              <w:rPr>
                <w:rFonts w:hAnsi="宋体"/>
                <w:sz w:val="18"/>
                <w:szCs w:val="18"/>
                <w:rPrChange w:id="689" w:author="Windows 用户" w:date="2025-04-30T16:10:00Z">
                  <w:rPr/>
                </w:rPrChange>
              </w:rPr>
              <w:t>可食率（</w:t>
            </w:r>
            <w:r w:rsidRPr="002324C9">
              <w:rPr>
                <w:rFonts w:hAnsi="宋体" w:hint="eastAsia"/>
                <w:sz w:val="18"/>
                <w:szCs w:val="18"/>
                <w:rPrChange w:id="690" w:author="Windows 用户" w:date="2025-04-30T16:10:00Z">
                  <w:rPr>
                    <w:rFonts w:hint="eastAsia"/>
                  </w:rPr>
                </w:rPrChange>
              </w:rPr>
              <w:t>％</w:t>
            </w:r>
            <w:r w:rsidRPr="002324C9">
              <w:rPr>
                <w:rFonts w:hAnsi="宋体"/>
                <w:sz w:val="18"/>
                <w:szCs w:val="18"/>
                <w:rPrChange w:id="691" w:author="Windows 用户" w:date="2025-04-30T16:10:00Z">
                  <w:rPr/>
                </w:rPrChange>
              </w:rPr>
              <w:t>）</w:t>
            </w:r>
          </w:p>
        </w:tc>
        <w:tc>
          <w:tcPr>
            <w:tcW w:w="2504" w:type="dxa"/>
            <w:tcBorders>
              <w:bottom w:val="single" w:sz="8" w:space="0" w:color="auto"/>
            </w:tcBorders>
            <w:shd w:val="clear" w:color="auto" w:fill="auto"/>
            <w:vAlign w:val="center"/>
          </w:tcPr>
          <w:p w:rsidR="00A0252D" w:rsidRPr="002324C9" w:rsidRDefault="003E4DC7">
            <w:pPr>
              <w:pStyle w:val="afffffffffff5"/>
              <w:rPr>
                <w:rFonts w:hAnsi="宋体" w:cstheme="minorEastAsia"/>
                <w:sz w:val="18"/>
                <w:szCs w:val="18"/>
                <w:rPrChange w:id="692" w:author="Windows 用户" w:date="2025-04-30T16:10:00Z">
                  <w:rPr>
                    <w:rFonts w:cstheme="minorEastAsia"/>
                  </w:rPr>
                </w:rPrChange>
              </w:rPr>
            </w:pPr>
            <w:r w:rsidRPr="002324C9">
              <w:rPr>
                <w:rFonts w:hAnsi="宋体" w:hint="eastAsia"/>
                <w:sz w:val="18"/>
                <w:szCs w:val="18"/>
                <w:rPrChange w:id="693" w:author="Windows 用户" w:date="2025-04-30T16:10:00Z">
                  <w:rPr>
                    <w:rFonts w:hint="eastAsia"/>
                  </w:rPr>
                </w:rPrChange>
              </w:rPr>
              <w:t>≥3</w:t>
            </w:r>
            <w:r w:rsidRPr="002324C9">
              <w:rPr>
                <w:rFonts w:hAnsi="宋体"/>
                <w:sz w:val="18"/>
                <w:szCs w:val="18"/>
                <w:rPrChange w:id="694" w:author="Windows 用户" w:date="2025-04-30T16:10:00Z">
                  <w:rPr/>
                </w:rPrChange>
              </w:rPr>
              <w:t>2</w:t>
            </w:r>
            <w:r w:rsidRPr="002324C9">
              <w:rPr>
                <w:rFonts w:hAnsi="宋体" w:hint="eastAsia"/>
                <w:sz w:val="18"/>
                <w:szCs w:val="18"/>
                <w:rPrChange w:id="695" w:author="Windows 用户" w:date="2025-04-30T16:10:00Z">
                  <w:rPr>
                    <w:rFonts w:hint="eastAsia"/>
                  </w:rPr>
                </w:rPrChange>
              </w:rPr>
              <w:t>.0</w:t>
            </w:r>
          </w:p>
        </w:tc>
        <w:tc>
          <w:tcPr>
            <w:tcW w:w="2504" w:type="dxa"/>
            <w:tcBorders>
              <w:bottom w:val="single" w:sz="8" w:space="0" w:color="auto"/>
            </w:tcBorders>
            <w:shd w:val="clear" w:color="auto" w:fill="auto"/>
            <w:vAlign w:val="center"/>
          </w:tcPr>
          <w:p w:rsidR="00A0252D" w:rsidRPr="002324C9" w:rsidRDefault="003E4DC7">
            <w:pPr>
              <w:pStyle w:val="afffffffffff5"/>
              <w:rPr>
                <w:rFonts w:hAnsi="宋体"/>
                <w:sz w:val="18"/>
                <w:szCs w:val="18"/>
                <w:rPrChange w:id="696" w:author="Windows 用户" w:date="2025-04-30T16:10:00Z">
                  <w:rPr/>
                </w:rPrChange>
              </w:rPr>
            </w:pPr>
            <w:r w:rsidRPr="002324C9">
              <w:rPr>
                <w:rFonts w:hAnsi="宋体" w:hint="eastAsia"/>
                <w:sz w:val="18"/>
                <w:szCs w:val="18"/>
                <w:rPrChange w:id="697" w:author="Windows 用户" w:date="2025-04-30T16:10:00Z">
                  <w:rPr>
                    <w:rFonts w:hint="eastAsia"/>
                  </w:rPr>
                </w:rPrChange>
              </w:rPr>
              <w:t>≥</w:t>
            </w:r>
            <w:r w:rsidRPr="002324C9">
              <w:rPr>
                <w:rFonts w:hAnsi="宋体"/>
                <w:sz w:val="18"/>
                <w:szCs w:val="18"/>
                <w:rPrChange w:id="698" w:author="Windows 用户" w:date="2025-04-30T16:10:00Z">
                  <w:rPr/>
                </w:rPrChange>
              </w:rPr>
              <w:t>30</w:t>
            </w:r>
            <w:r w:rsidRPr="002324C9">
              <w:rPr>
                <w:rFonts w:hAnsi="宋体" w:hint="eastAsia"/>
                <w:sz w:val="18"/>
                <w:szCs w:val="18"/>
                <w:rPrChange w:id="699" w:author="Windows 用户" w:date="2025-04-30T16:10:00Z">
                  <w:rPr>
                    <w:rFonts w:hint="eastAsia"/>
                  </w:rPr>
                </w:rPrChange>
              </w:rPr>
              <w:t>.0</w:t>
            </w:r>
          </w:p>
        </w:tc>
        <w:tc>
          <w:tcPr>
            <w:tcW w:w="2505" w:type="dxa"/>
            <w:tcBorders>
              <w:bottom w:val="single" w:sz="8" w:space="0" w:color="auto"/>
            </w:tcBorders>
            <w:shd w:val="clear" w:color="auto" w:fill="auto"/>
            <w:vAlign w:val="center"/>
          </w:tcPr>
          <w:p w:rsidR="00A0252D" w:rsidRPr="002324C9" w:rsidRDefault="003E4DC7" w:rsidP="00002763">
            <w:pPr>
              <w:pStyle w:val="afffffffffff5"/>
              <w:rPr>
                <w:rFonts w:hAnsi="宋体"/>
                <w:sz w:val="18"/>
                <w:szCs w:val="18"/>
                <w:rPrChange w:id="700" w:author="Windows 用户" w:date="2025-04-30T16:10:00Z">
                  <w:rPr/>
                </w:rPrChange>
              </w:rPr>
              <w:pPrChange w:id="701" w:author="Windows 用户" w:date="2025-04-30T16:25:00Z">
                <w:pPr>
                  <w:pStyle w:val="afffffffffff5"/>
                </w:pPr>
              </w:pPrChange>
            </w:pPr>
            <w:r w:rsidRPr="002324C9">
              <w:rPr>
                <w:rFonts w:hAnsi="宋体" w:hint="eastAsia"/>
                <w:sz w:val="18"/>
                <w:szCs w:val="18"/>
                <w:rPrChange w:id="702" w:author="Windows 用户" w:date="2025-04-30T16:10:00Z">
                  <w:rPr>
                    <w:rFonts w:hint="eastAsia"/>
                  </w:rPr>
                </w:rPrChange>
              </w:rPr>
              <w:t>≥2</w:t>
            </w:r>
            <w:r w:rsidRPr="002324C9">
              <w:rPr>
                <w:rFonts w:hAnsi="宋体"/>
                <w:sz w:val="18"/>
                <w:szCs w:val="18"/>
                <w:rPrChange w:id="703" w:author="Windows 用户" w:date="2025-04-30T16:10:00Z">
                  <w:rPr/>
                </w:rPrChange>
              </w:rPr>
              <w:t>9</w:t>
            </w:r>
            <w:r w:rsidRPr="002324C9">
              <w:rPr>
                <w:rFonts w:hAnsi="宋体" w:hint="eastAsia"/>
                <w:sz w:val="18"/>
                <w:szCs w:val="18"/>
                <w:rPrChange w:id="704" w:author="Windows 用户" w:date="2025-04-30T16:10:00Z">
                  <w:rPr>
                    <w:rFonts w:hint="eastAsia"/>
                  </w:rPr>
                </w:rPrChange>
              </w:rPr>
              <w:t>.0</w:t>
            </w:r>
            <w:del w:id="705" w:author="Windows 用户" w:date="2025-04-30T16:25:00Z">
              <w:r w:rsidRPr="002324C9" w:rsidDel="00002763">
                <w:rPr>
                  <w:rFonts w:hAnsi="宋体" w:hint="eastAsia"/>
                  <w:sz w:val="18"/>
                  <w:szCs w:val="18"/>
                  <w:rPrChange w:id="706" w:author="Windows 用户" w:date="2025-04-30T16:10:00Z">
                    <w:rPr>
                      <w:rFonts w:hint="eastAsia"/>
                    </w:rPr>
                  </w:rPrChange>
                </w:rPr>
                <w:delText>（国标最低2</w:delText>
              </w:r>
              <w:r w:rsidRPr="002324C9" w:rsidDel="00002763">
                <w:rPr>
                  <w:rFonts w:hAnsi="宋体"/>
                  <w:sz w:val="18"/>
                  <w:szCs w:val="18"/>
                  <w:rPrChange w:id="707" w:author="Windows 用户" w:date="2025-04-30T16:10:00Z">
                    <w:rPr/>
                  </w:rPrChange>
                </w:rPr>
                <w:delText>9</w:delText>
              </w:r>
              <w:r w:rsidRPr="002324C9" w:rsidDel="00002763">
                <w:rPr>
                  <w:rFonts w:hAnsi="宋体" w:hint="eastAsia"/>
                  <w:sz w:val="18"/>
                  <w:szCs w:val="18"/>
                  <w:rPrChange w:id="708" w:author="Windows 用户" w:date="2025-04-30T16:10:00Z">
                    <w:rPr>
                      <w:rFonts w:hint="eastAsia"/>
                    </w:rPr>
                  </w:rPrChange>
                </w:rPr>
                <w:delText>，建议不要低于国标，且等级跨度不用这么大，也可以一二级2</w:delText>
              </w:r>
              <w:r w:rsidRPr="002324C9" w:rsidDel="00002763">
                <w:rPr>
                  <w:rFonts w:hAnsi="宋体"/>
                  <w:sz w:val="18"/>
                  <w:szCs w:val="18"/>
                  <w:rPrChange w:id="709" w:author="Windows 用户" w:date="2025-04-30T16:10:00Z">
                    <w:rPr/>
                  </w:rPrChange>
                </w:rPr>
                <w:delText>9.0</w:delText>
              </w:r>
              <w:r w:rsidRPr="002324C9" w:rsidDel="00002763">
                <w:rPr>
                  <w:rFonts w:hAnsi="宋体" w:hint="eastAsia"/>
                  <w:sz w:val="18"/>
                  <w:szCs w:val="18"/>
                  <w:rPrChange w:id="710" w:author="Windows 用户" w:date="2025-04-30T16:10:00Z">
                    <w:rPr>
                      <w:rFonts w:hint="eastAsia"/>
                    </w:rPr>
                  </w:rPrChange>
                </w:rPr>
                <w:delText>，特级3</w:delText>
              </w:r>
              <w:r w:rsidRPr="002324C9" w:rsidDel="00002763">
                <w:rPr>
                  <w:rFonts w:hAnsi="宋体"/>
                  <w:sz w:val="18"/>
                  <w:szCs w:val="18"/>
                  <w:rPrChange w:id="711" w:author="Windows 用户" w:date="2025-04-30T16:10:00Z">
                    <w:rPr/>
                  </w:rPrChange>
                </w:rPr>
                <w:delText>1</w:delText>
              </w:r>
              <w:r w:rsidRPr="002324C9" w:rsidDel="00002763">
                <w:rPr>
                  <w:rFonts w:hAnsi="宋体" w:hint="eastAsia"/>
                  <w:sz w:val="18"/>
                  <w:szCs w:val="18"/>
                  <w:rPrChange w:id="712" w:author="Windows 用户" w:date="2025-04-30T16:10:00Z">
                    <w:rPr>
                      <w:rFonts w:hint="eastAsia"/>
                    </w:rPr>
                  </w:rPrChange>
                </w:rPr>
                <w:delText>以上）</w:delText>
              </w:r>
            </w:del>
          </w:p>
        </w:tc>
      </w:tr>
      <w:bookmarkEnd w:id="662"/>
      <w:bookmarkEnd w:id="663"/>
    </w:tbl>
    <w:p w:rsidR="00A0252D" w:rsidDel="00002763" w:rsidRDefault="00A0252D" w:rsidP="00002763">
      <w:pPr>
        <w:pStyle w:val="affe"/>
        <w:rPr>
          <w:del w:id="713" w:author="Windows 用户" w:date="2025-04-30T16:25:00Z"/>
        </w:rPr>
        <w:pPrChange w:id="714" w:author="Windows 用户" w:date="2025-04-30T16:26:00Z">
          <w:pPr>
            <w:pStyle w:val="affe"/>
            <w:numPr>
              <w:ilvl w:val="0"/>
              <w:numId w:val="0"/>
            </w:numPr>
            <w:spacing w:before="120" w:after="120"/>
            <w:ind w:left="0"/>
          </w:pPr>
        </w:pPrChange>
      </w:pPr>
    </w:p>
    <w:p w:rsidR="00A0252D" w:rsidRDefault="003E4DC7" w:rsidP="00002763">
      <w:pPr>
        <w:pStyle w:val="affe"/>
        <w:pPrChange w:id="715" w:author="Windows 用户" w:date="2025-04-30T16:26:00Z">
          <w:pPr>
            <w:pStyle w:val="affe"/>
            <w:spacing w:before="120" w:after="120"/>
          </w:pPr>
        </w:pPrChange>
      </w:pPr>
      <w:r>
        <w:rPr>
          <w:rFonts w:hint="eastAsia"/>
        </w:rPr>
        <w:t>容许度</w:t>
      </w:r>
    </w:p>
    <w:p w:rsidR="00A0252D" w:rsidRDefault="003E4DC7">
      <w:pPr>
        <w:pStyle w:val="afffff"/>
        <w:ind w:firstLine="420"/>
      </w:pPr>
      <w:bookmarkStart w:id="716" w:name="OLE_LINK61"/>
      <w:bookmarkStart w:id="717" w:name="OLE_LINK60"/>
      <w:r>
        <w:rPr>
          <w:rFonts w:hint="eastAsia"/>
        </w:rPr>
        <w:t>每一</w:t>
      </w:r>
      <w:bookmarkEnd w:id="654"/>
      <w:bookmarkEnd w:id="655"/>
      <w:r>
        <w:rPr>
          <w:rFonts w:hint="eastAsia"/>
        </w:rPr>
        <w:t>包装件中的果实,容许有一定量的果实不符合该规格和等级：</w:t>
      </w:r>
    </w:p>
    <w:p w:rsidR="00A0252D" w:rsidRPr="00A0252D" w:rsidRDefault="006747C2">
      <w:pPr>
        <w:pStyle w:val="af3"/>
        <w:numPr>
          <w:ilvl w:val="0"/>
          <w:numId w:val="33"/>
        </w:numPr>
        <w:rPr>
          <w:rFonts w:hAnsi="宋体"/>
        </w:rPr>
      </w:pPr>
      <w:bookmarkStart w:id="718" w:name="OLE_LINK84"/>
      <w:bookmarkStart w:id="719" w:name="OLE_LINK85"/>
      <w:r w:rsidRPr="006747C2">
        <w:rPr>
          <w:rFonts w:hAnsi="宋体" w:hint="eastAsia"/>
        </w:rPr>
        <w:lastRenderedPageBreak/>
        <w:t>特级（</w:t>
      </w:r>
      <w:r w:rsidRPr="006747C2">
        <w:rPr>
          <w:rFonts w:hAnsi="宋体"/>
        </w:rPr>
        <w:t>AA</w:t>
      </w:r>
      <w:r w:rsidRPr="006747C2">
        <w:rPr>
          <w:rFonts w:hAnsi="宋体" w:hint="eastAsia"/>
        </w:rPr>
        <w:t>级）</w:t>
      </w:r>
      <w:bookmarkEnd w:id="718"/>
      <w:bookmarkEnd w:id="719"/>
      <w:r w:rsidRPr="006747C2">
        <w:rPr>
          <w:rFonts w:hAnsi="宋体" w:hint="eastAsia"/>
        </w:rPr>
        <w:t>允许有</w:t>
      </w:r>
      <w:r w:rsidRPr="006747C2">
        <w:rPr>
          <w:rFonts w:ascii="MS Mincho" w:eastAsia="MS Mincho" w:hAnsi="MS Mincho" w:cs="MS Mincho"/>
        </w:rPr>
        <w:t> </w:t>
      </w:r>
      <w:r w:rsidRPr="006747C2">
        <w:rPr>
          <w:rFonts w:hAnsi="宋体"/>
        </w:rPr>
        <w:t>5</w:t>
      </w:r>
      <w:r w:rsidR="003E4DC7">
        <w:rPr>
          <w:rFonts w:hAnsi="宋体" w:hint="eastAsia"/>
        </w:rPr>
        <w:t>％</w:t>
      </w:r>
      <w:r w:rsidRPr="006747C2">
        <w:rPr>
          <w:rFonts w:hAnsi="宋体" w:hint="eastAsia"/>
        </w:rPr>
        <w:t>质量的山竹不符合特级（</w:t>
      </w:r>
      <w:r w:rsidRPr="006747C2">
        <w:rPr>
          <w:rFonts w:hAnsi="宋体"/>
        </w:rPr>
        <w:t>AA</w:t>
      </w:r>
      <w:r w:rsidRPr="006747C2">
        <w:rPr>
          <w:rFonts w:hAnsi="宋体" w:hint="eastAsia"/>
        </w:rPr>
        <w:t>级）的要求，但应符合</w:t>
      </w:r>
      <w:bookmarkStart w:id="720" w:name="OLE_LINK81"/>
      <w:bookmarkStart w:id="721" w:name="OLE_LINK82"/>
      <w:r w:rsidRPr="006747C2">
        <w:rPr>
          <w:rFonts w:hAnsi="宋体" w:hint="eastAsia"/>
        </w:rPr>
        <w:t>一级（</w:t>
      </w:r>
      <w:r w:rsidRPr="006747C2">
        <w:rPr>
          <w:rFonts w:hAnsi="宋体"/>
        </w:rPr>
        <w:t>A</w:t>
      </w:r>
      <w:r w:rsidRPr="006747C2">
        <w:rPr>
          <w:rFonts w:hAnsi="宋体" w:hint="eastAsia"/>
        </w:rPr>
        <w:t>级）</w:t>
      </w:r>
      <w:bookmarkEnd w:id="720"/>
      <w:bookmarkEnd w:id="721"/>
      <w:r w:rsidRPr="006747C2">
        <w:rPr>
          <w:rFonts w:hAnsi="宋体" w:hint="eastAsia"/>
        </w:rPr>
        <w:t>的要求；</w:t>
      </w:r>
    </w:p>
    <w:p w:rsidR="00A0252D" w:rsidRPr="00A0252D" w:rsidRDefault="006747C2">
      <w:pPr>
        <w:pStyle w:val="af3"/>
        <w:numPr>
          <w:ilvl w:val="0"/>
          <w:numId w:val="33"/>
        </w:numPr>
        <w:rPr>
          <w:rFonts w:hAnsi="宋体"/>
        </w:rPr>
      </w:pPr>
      <w:r w:rsidRPr="006747C2">
        <w:rPr>
          <w:rFonts w:hAnsi="宋体" w:hint="eastAsia"/>
        </w:rPr>
        <w:t>一级（</w:t>
      </w:r>
      <w:r w:rsidRPr="006747C2">
        <w:rPr>
          <w:rFonts w:hAnsi="宋体"/>
        </w:rPr>
        <w:t>A</w:t>
      </w:r>
      <w:r w:rsidRPr="006747C2">
        <w:rPr>
          <w:rFonts w:hAnsi="宋体" w:hint="eastAsia"/>
        </w:rPr>
        <w:t>级）允许有</w:t>
      </w:r>
      <w:r w:rsidRPr="006747C2">
        <w:rPr>
          <w:rFonts w:ascii="MS Mincho" w:eastAsia="MS Mincho" w:hAnsi="MS Mincho" w:cs="MS Mincho"/>
        </w:rPr>
        <w:t> </w:t>
      </w:r>
      <w:r w:rsidRPr="006747C2">
        <w:rPr>
          <w:rFonts w:hAnsi="宋体"/>
        </w:rPr>
        <w:t>10</w:t>
      </w:r>
      <w:r w:rsidR="003E4DC7">
        <w:rPr>
          <w:rFonts w:hAnsi="宋体" w:hint="eastAsia"/>
        </w:rPr>
        <w:t>％</w:t>
      </w:r>
      <w:r w:rsidRPr="006747C2">
        <w:rPr>
          <w:rFonts w:hAnsi="宋体" w:hint="eastAsia"/>
        </w:rPr>
        <w:t>质量的山竹不符合一级（</w:t>
      </w:r>
      <w:r w:rsidRPr="006747C2">
        <w:rPr>
          <w:rFonts w:hAnsi="宋体"/>
        </w:rPr>
        <w:t>A</w:t>
      </w:r>
      <w:r w:rsidRPr="006747C2">
        <w:rPr>
          <w:rFonts w:hAnsi="宋体" w:hint="eastAsia"/>
        </w:rPr>
        <w:t>级）的要求，但应符合二级（</w:t>
      </w:r>
      <w:r w:rsidRPr="006747C2">
        <w:rPr>
          <w:rFonts w:hAnsi="宋体"/>
        </w:rPr>
        <w:t>B</w:t>
      </w:r>
      <w:r w:rsidRPr="006747C2">
        <w:rPr>
          <w:rFonts w:hAnsi="宋体" w:hint="eastAsia"/>
        </w:rPr>
        <w:t>级）的要求；</w:t>
      </w:r>
    </w:p>
    <w:p w:rsidR="00A0252D" w:rsidRPr="00A0252D" w:rsidRDefault="006747C2">
      <w:pPr>
        <w:pStyle w:val="af3"/>
        <w:numPr>
          <w:ilvl w:val="0"/>
          <w:numId w:val="33"/>
        </w:numPr>
        <w:rPr>
          <w:rFonts w:hAnsi="宋体"/>
        </w:rPr>
      </w:pPr>
      <w:r w:rsidRPr="006747C2">
        <w:rPr>
          <w:rFonts w:hAnsi="宋体" w:hint="eastAsia"/>
        </w:rPr>
        <w:t>二级（</w:t>
      </w:r>
      <w:r w:rsidRPr="006747C2">
        <w:rPr>
          <w:rFonts w:hAnsi="宋体"/>
        </w:rPr>
        <w:t>B</w:t>
      </w:r>
      <w:r w:rsidRPr="006747C2">
        <w:rPr>
          <w:rFonts w:hAnsi="宋体" w:hint="eastAsia"/>
        </w:rPr>
        <w:t>级）允许有</w:t>
      </w:r>
      <w:r w:rsidRPr="006747C2">
        <w:rPr>
          <w:rFonts w:ascii="MS Mincho" w:eastAsia="MS Mincho" w:hAnsi="MS Mincho" w:cs="MS Mincho"/>
        </w:rPr>
        <w:t> </w:t>
      </w:r>
      <w:r w:rsidRPr="006747C2">
        <w:rPr>
          <w:rFonts w:hAnsi="宋体"/>
        </w:rPr>
        <w:t>10</w:t>
      </w:r>
      <w:r w:rsidR="003E4DC7">
        <w:rPr>
          <w:rFonts w:hAnsi="宋体" w:hint="eastAsia"/>
        </w:rPr>
        <w:t>％</w:t>
      </w:r>
      <w:r w:rsidRPr="006747C2">
        <w:rPr>
          <w:rFonts w:hAnsi="宋体" w:hint="eastAsia"/>
        </w:rPr>
        <w:t>质量的山竹不符合二级（</w:t>
      </w:r>
      <w:r w:rsidRPr="006747C2">
        <w:rPr>
          <w:rFonts w:hAnsi="宋体"/>
        </w:rPr>
        <w:t>B</w:t>
      </w:r>
      <w:r w:rsidRPr="006747C2">
        <w:rPr>
          <w:rFonts w:hAnsi="宋体" w:hint="eastAsia"/>
        </w:rPr>
        <w:t>级）的要求；</w:t>
      </w:r>
    </w:p>
    <w:p w:rsidR="00A0252D" w:rsidRPr="00A0252D" w:rsidRDefault="006747C2">
      <w:pPr>
        <w:pStyle w:val="af3"/>
        <w:numPr>
          <w:ilvl w:val="0"/>
          <w:numId w:val="33"/>
        </w:numPr>
        <w:rPr>
          <w:rFonts w:hAnsi="宋体"/>
        </w:rPr>
      </w:pPr>
      <w:r w:rsidRPr="006747C2">
        <w:rPr>
          <w:rFonts w:hAnsi="宋体" w:hint="eastAsia"/>
        </w:rPr>
        <w:t>允许有</w:t>
      </w:r>
      <w:r w:rsidRPr="006747C2">
        <w:rPr>
          <w:rFonts w:ascii="MS Mincho" w:eastAsia="MS Mincho" w:hAnsi="MS Mincho" w:cs="MS Mincho"/>
        </w:rPr>
        <w:t> </w:t>
      </w:r>
      <w:r w:rsidRPr="006747C2">
        <w:rPr>
          <w:rFonts w:hAnsi="宋体"/>
        </w:rPr>
        <w:t>10</w:t>
      </w:r>
      <w:r w:rsidR="003E4DC7">
        <w:rPr>
          <w:rFonts w:hAnsi="宋体" w:hint="eastAsia"/>
        </w:rPr>
        <w:t>％</w:t>
      </w:r>
      <w:r w:rsidRPr="006747C2">
        <w:rPr>
          <w:rFonts w:hAnsi="宋体" w:hint="eastAsia"/>
        </w:rPr>
        <w:t>质量山竹的大小不符合该规格的要求，不符合要求的部分，应该在该大小类别所示的上下类别中。</w:t>
      </w:r>
    </w:p>
    <w:bookmarkEnd w:id="716"/>
    <w:bookmarkEnd w:id="717"/>
    <w:p w:rsidR="00A0252D" w:rsidRDefault="003E4DC7" w:rsidP="00002763">
      <w:pPr>
        <w:pStyle w:val="affe"/>
        <w:pPrChange w:id="722" w:author="Windows 用户" w:date="2025-04-30T16:26:00Z">
          <w:pPr>
            <w:pStyle w:val="affe"/>
            <w:spacing w:before="120" w:after="120"/>
          </w:pPr>
        </w:pPrChange>
      </w:pPr>
      <w:r>
        <w:rPr>
          <w:rFonts w:hint="eastAsia"/>
        </w:rPr>
        <w:t>安全</w:t>
      </w:r>
      <w:r>
        <w:t>指</w:t>
      </w:r>
      <w:r>
        <w:rPr>
          <w:rFonts w:hint="eastAsia"/>
        </w:rPr>
        <w:t>标</w:t>
      </w:r>
    </w:p>
    <w:p w:rsidR="00A0252D" w:rsidRDefault="003E4DC7" w:rsidP="002324C9">
      <w:pPr>
        <w:pStyle w:val="afffff"/>
        <w:ind w:firstLine="420"/>
        <w:pPrChange w:id="723" w:author="Windows 用户" w:date="2025-04-30T16:10:00Z">
          <w:pPr>
            <w:pStyle w:val="afffff"/>
            <w:ind w:firstLine="420"/>
          </w:pPr>
        </w:pPrChange>
      </w:pPr>
      <w:r>
        <w:rPr>
          <w:rFonts w:hint="eastAsia"/>
        </w:rPr>
        <w:t>污染物限量和农药残留限量应分别符合GB 2762和GB 2763的规定。</w:t>
      </w:r>
    </w:p>
    <w:p w:rsidR="00A0252D" w:rsidRDefault="003E4DC7" w:rsidP="00002763">
      <w:pPr>
        <w:pStyle w:val="affe"/>
        <w:pPrChange w:id="724" w:author="Windows 用户" w:date="2025-04-30T16:26:00Z">
          <w:pPr>
            <w:pStyle w:val="affe"/>
            <w:spacing w:before="120" w:after="120"/>
          </w:pPr>
        </w:pPrChange>
      </w:pPr>
      <w:r>
        <w:t>净含量</w:t>
      </w:r>
    </w:p>
    <w:p w:rsidR="00A0252D" w:rsidRDefault="003E4DC7" w:rsidP="002324C9">
      <w:pPr>
        <w:pStyle w:val="afffff"/>
        <w:ind w:firstLine="420"/>
        <w:pPrChange w:id="725" w:author="Windows 用户" w:date="2025-04-30T16:10:00Z">
          <w:pPr>
            <w:pStyle w:val="afffff"/>
            <w:ind w:firstLine="420"/>
          </w:pPr>
        </w:pPrChange>
      </w:pPr>
      <w:r>
        <w:rPr>
          <w:rFonts w:hint="eastAsia"/>
        </w:rPr>
        <w:t>应符合《</w:t>
      </w:r>
      <w:bookmarkStart w:id="726" w:name="OLE_LINK24"/>
      <w:bookmarkStart w:id="727" w:name="OLE_LINK59"/>
      <w:r>
        <w:rPr>
          <w:rFonts w:hint="eastAsia"/>
        </w:rPr>
        <w:t>定量包装商品计量监督管理办法</w:t>
      </w:r>
      <w:bookmarkEnd w:id="726"/>
      <w:bookmarkEnd w:id="727"/>
      <w:r>
        <w:rPr>
          <w:rFonts w:hint="eastAsia"/>
        </w:rPr>
        <w:t>》的规定。</w:t>
      </w:r>
    </w:p>
    <w:p w:rsidR="00A0252D" w:rsidRDefault="003E4DC7" w:rsidP="002637BE">
      <w:pPr>
        <w:pStyle w:val="affd"/>
        <w:spacing w:before="240" w:after="240"/>
      </w:pPr>
      <w:bookmarkStart w:id="728" w:name="_Toc196306547"/>
      <w:bookmarkStart w:id="729" w:name="_Toc196824607"/>
      <w:bookmarkStart w:id="730" w:name="_Toc190476801"/>
      <w:bookmarkStart w:id="731" w:name="_Toc196923109"/>
      <w:r>
        <w:rPr>
          <w:rFonts w:hint="eastAsia"/>
        </w:rPr>
        <w:t>检测</w:t>
      </w:r>
      <w:r>
        <w:t>方法</w:t>
      </w:r>
      <w:bookmarkEnd w:id="728"/>
      <w:bookmarkEnd w:id="729"/>
      <w:bookmarkEnd w:id="731"/>
    </w:p>
    <w:p w:rsidR="00A0252D" w:rsidRDefault="003E4DC7" w:rsidP="00002763">
      <w:pPr>
        <w:pStyle w:val="affe"/>
        <w:pPrChange w:id="732" w:author="Windows 用户" w:date="2025-04-30T16:26:00Z">
          <w:pPr>
            <w:pStyle w:val="affe"/>
            <w:spacing w:before="120" w:after="120"/>
          </w:pPr>
        </w:pPrChange>
      </w:pPr>
      <w:r>
        <w:rPr>
          <w:rFonts w:hint="eastAsia"/>
        </w:rPr>
        <w:t>基本要求</w:t>
      </w:r>
    </w:p>
    <w:p w:rsidR="00A0252D" w:rsidRDefault="003E4DC7">
      <w:pPr>
        <w:pStyle w:val="afffff"/>
        <w:ind w:firstLine="420"/>
      </w:pPr>
      <w:bookmarkStart w:id="733" w:name="OLE_LINK13"/>
      <w:r>
        <w:rPr>
          <w:rFonts w:hint="eastAsia"/>
        </w:rPr>
        <w:t>按</w:t>
      </w:r>
      <w:r>
        <w:t>GB/T 41625</w:t>
      </w:r>
      <w:r>
        <w:rPr>
          <w:rFonts w:hint="eastAsia"/>
        </w:rPr>
        <w:t>中规定的方法测定。</w:t>
      </w:r>
    </w:p>
    <w:p w:rsidR="00A0252D" w:rsidRDefault="003E4DC7" w:rsidP="00002763">
      <w:pPr>
        <w:pStyle w:val="affe"/>
        <w:pPrChange w:id="734" w:author="Windows 用户" w:date="2025-04-30T16:26:00Z">
          <w:pPr>
            <w:pStyle w:val="affe"/>
            <w:spacing w:before="120" w:after="120"/>
          </w:pPr>
        </w:pPrChange>
      </w:pPr>
      <w:r>
        <w:t>规格</w:t>
      </w:r>
    </w:p>
    <w:p w:rsidR="00A0252D" w:rsidRDefault="003E4DC7" w:rsidP="00002763">
      <w:pPr>
        <w:pStyle w:val="afffff"/>
        <w:ind w:firstLine="420"/>
        <w:pPrChange w:id="735" w:author="Windows 用户" w:date="2025-04-30T16:25:00Z">
          <w:pPr>
            <w:pStyle w:val="afffff"/>
            <w:ind w:firstLine="420"/>
          </w:pPr>
        </w:pPrChange>
      </w:pPr>
      <w:bookmarkStart w:id="736" w:name="OLE_LINK12"/>
      <w:r>
        <w:rPr>
          <w:rFonts w:hint="eastAsia"/>
        </w:rPr>
        <w:t>按</w:t>
      </w:r>
      <w:bookmarkStart w:id="737" w:name="OLE_LINK22"/>
      <w:bookmarkStart w:id="738" w:name="OLE_LINK14"/>
      <w:r>
        <w:rPr>
          <w:rFonts w:hint="eastAsia"/>
        </w:rPr>
        <w:t>GB/T 41625</w:t>
      </w:r>
      <w:bookmarkEnd w:id="737"/>
      <w:bookmarkEnd w:id="738"/>
      <w:r>
        <w:rPr>
          <w:rFonts w:hint="eastAsia"/>
        </w:rPr>
        <w:t>规定的方法测定。</w:t>
      </w:r>
      <w:bookmarkEnd w:id="736"/>
    </w:p>
    <w:bookmarkEnd w:id="733"/>
    <w:p w:rsidR="00A0252D" w:rsidRDefault="003E4DC7" w:rsidP="00002763">
      <w:pPr>
        <w:pStyle w:val="affe"/>
        <w:pPrChange w:id="739" w:author="Windows 用户" w:date="2025-04-30T16:26:00Z">
          <w:pPr>
            <w:pStyle w:val="affe"/>
            <w:spacing w:before="120" w:after="120"/>
          </w:pPr>
        </w:pPrChange>
      </w:pPr>
      <w:r>
        <w:t>感官</w:t>
      </w:r>
    </w:p>
    <w:p w:rsidR="00A0252D" w:rsidRDefault="003E4DC7">
      <w:pPr>
        <w:pStyle w:val="afffff"/>
        <w:ind w:firstLine="420"/>
      </w:pPr>
      <w:r>
        <w:rPr>
          <w:rFonts w:hint="eastAsia"/>
        </w:rPr>
        <w:t>按GB/T 41625规定的方法测定。</w:t>
      </w:r>
    </w:p>
    <w:p w:rsidR="00A0252D" w:rsidRDefault="003E4DC7" w:rsidP="00002763">
      <w:pPr>
        <w:pStyle w:val="affe"/>
        <w:pPrChange w:id="740" w:author="Windows 用户" w:date="2025-04-30T16:26:00Z">
          <w:pPr>
            <w:pStyle w:val="affe"/>
            <w:spacing w:before="120" w:after="120"/>
          </w:pPr>
        </w:pPrChange>
      </w:pPr>
      <w:r>
        <w:t>理化指标</w:t>
      </w:r>
    </w:p>
    <w:p w:rsidR="00A0252D" w:rsidRDefault="003E4DC7">
      <w:pPr>
        <w:pStyle w:val="afff"/>
        <w:spacing w:before="120" w:after="120"/>
        <w:ind w:left="0"/>
      </w:pPr>
      <w:r>
        <w:rPr>
          <w:rFonts w:hint="eastAsia"/>
        </w:rPr>
        <w:t>可溶性固形物</w:t>
      </w:r>
    </w:p>
    <w:p w:rsidR="00A0252D" w:rsidRDefault="003E4DC7">
      <w:pPr>
        <w:pStyle w:val="afffff"/>
        <w:ind w:firstLine="420"/>
      </w:pPr>
      <w:r>
        <w:rPr>
          <w:rFonts w:hint="eastAsia"/>
        </w:rPr>
        <w:t xml:space="preserve">按NY/T </w:t>
      </w:r>
      <w:r>
        <w:t>2</w:t>
      </w:r>
      <w:r>
        <w:rPr>
          <w:rFonts w:hint="eastAsia"/>
        </w:rPr>
        <w:t>637规定的方法测定。</w:t>
      </w:r>
    </w:p>
    <w:p w:rsidR="00A0252D" w:rsidRDefault="003E4DC7">
      <w:pPr>
        <w:pStyle w:val="afff"/>
        <w:spacing w:before="120" w:after="120"/>
        <w:ind w:left="0"/>
      </w:pPr>
      <w:r>
        <w:rPr>
          <w:rFonts w:hint="eastAsia"/>
        </w:rPr>
        <w:t>可食率</w:t>
      </w:r>
    </w:p>
    <w:p w:rsidR="00A0252D" w:rsidRDefault="003E4DC7">
      <w:pPr>
        <w:pStyle w:val="afffff"/>
        <w:ind w:firstLine="420"/>
      </w:pPr>
      <w:bookmarkStart w:id="741" w:name="OLE_LINK62"/>
      <w:r>
        <w:rPr>
          <w:rFonts w:hint="eastAsia"/>
        </w:rPr>
        <w:t>按</w:t>
      </w:r>
      <w:r>
        <w:t>GB/T 41625</w:t>
      </w:r>
      <w:r>
        <w:rPr>
          <w:rFonts w:hint="eastAsia"/>
        </w:rPr>
        <w:t>规定的方法测定</w:t>
      </w:r>
      <w:bookmarkEnd w:id="741"/>
      <w:r>
        <w:rPr>
          <w:rFonts w:hint="eastAsia"/>
        </w:rPr>
        <w:t>。</w:t>
      </w:r>
    </w:p>
    <w:p w:rsidR="00A0252D" w:rsidRDefault="003E4DC7" w:rsidP="00002763">
      <w:pPr>
        <w:pStyle w:val="affe"/>
        <w:pPrChange w:id="742" w:author="Windows 用户" w:date="2025-04-30T16:26:00Z">
          <w:pPr>
            <w:pStyle w:val="affe"/>
            <w:spacing w:before="120" w:after="120"/>
          </w:pPr>
        </w:pPrChange>
      </w:pPr>
      <w:r>
        <w:t>安全指标</w:t>
      </w:r>
    </w:p>
    <w:p w:rsidR="00A0252D" w:rsidRDefault="003E4DC7" w:rsidP="00002763">
      <w:pPr>
        <w:pStyle w:val="afffff"/>
        <w:ind w:firstLine="420"/>
        <w:pPrChange w:id="743" w:author="Windows 用户" w:date="2025-04-30T16:26:00Z">
          <w:pPr>
            <w:pStyle w:val="afffff"/>
            <w:ind w:firstLine="420"/>
          </w:pPr>
        </w:pPrChange>
      </w:pPr>
      <w:bookmarkStart w:id="744" w:name="OLE_LINK69"/>
      <w:r>
        <w:rPr>
          <w:rFonts w:hint="eastAsia"/>
        </w:rPr>
        <w:t>按</w:t>
      </w:r>
      <w:r>
        <w:t>GB 2762</w:t>
      </w:r>
      <w:r>
        <w:rPr>
          <w:rFonts w:hint="eastAsia"/>
        </w:rPr>
        <w:t>、GB 2763的规定执行。</w:t>
      </w:r>
    </w:p>
    <w:bookmarkEnd w:id="744"/>
    <w:p w:rsidR="00A0252D" w:rsidRDefault="003E4DC7" w:rsidP="00002763">
      <w:pPr>
        <w:pStyle w:val="affe"/>
        <w:pPrChange w:id="745" w:author="Windows 用户" w:date="2025-04-30T16:26:00Z">
          <w:pPr>
            <w:pStyle w:val="affe"/>
            <w:spacing w:before="120" w:after="120"/>
          </w:pPr>
        </w:pPrChange>
      </w:pPr>
      <w:r>
        <w:t>净含量</w:t>
      </w:r>
    </w:p>
    <w:p w:rsidR="00A0252D" w:rsidRDefault="003E4DC7" w:rsidP="00002763">
      <w:pPr>
        <w:pStyle w:val="afffff"/>
        <w:ind w:firstLine="420"/>
        <w:rPr>
          <w:rFonts w:ascii="黑体" w:eastAsia="黑体"/>
        </w:rPr>
        <w:pPrChange w:id="746" w:author="Windows 用户" w:date="2025-04-30T16:26:00Z">
          <w:pPr>
            <w:pStyle w:val="afffff"/>
            <w:ind w:firstLine="420"/>
          </w:pPr>
        </w:pPrChange>
      </w:pPr>
      <w:bookmarkStart w:id="747" w:name="_Toc190476803"/>
      <w:r>
        <w:rPr>
          <w:rFonts w:hint="eastAsia"/>
        </w:rPr>
        <w:t>按JJF 1070的规定执行。</w:t>
      </w:r>
    </w:p>
    <w:p w:rsidR="00A0252D" w:rsidRDefault="003E4DC7" w:rsidP="002637BE">
      <w:pPr>
        <w:pStyle w:val="affd"/>
        <w:spacing w:before="240" w:after="240"/>
      </w:pPr>
      <w:bookmarkStart w:id="748" w:name="_Toc196306548"/>
      <w:bookmarkStart w:id="749" w:name="_Toc196824608"/>
      <w:bookmarkStart w:id="750" w:name="_Toc196923110"/>
      <w:r>
        <w:t>检验规则</w:t>
      </w:r>
      <w:bookmarkEnd w:id="747"/>
      <w:bookmarkEnd w:id="748"/>
      <w:bookmarkEnd w:id="749"/>
      <w:bookmarkEnd w:id="750"/>
    </w:p>
    <w:p w:rsidR="00A0252D" w:rsidRDefault="003E4DC7" w:rsidP="00002763">
      <w:pPr>
        <w:pStyle w:val="affe"/>
        <w:pPrChange w:id="751" w:author="Windows 用户" w:date="2025-04-30T16:26:00Z">
          <w:pPr>
            <w:pStyle w:val="affe"/>
            <w:spacing w:before="120" w:after="120"/>
          </w:pPr>
        </w:pPrChange>
      </w:pPr>
      <w:r>
        <w:t>组批规则</w:t>
      </w:r>
    </w:p>
    <w:p w:rsidR="00A0252D" w:rsidRDefault="003E4DC7" w:rsidP="00002763">
      <w:pPr>
        <w:pStyle w:val="afffff"/>
        <w:ind w:firstLine="420"/>
        <w:pPrChange w:id="752" w:author="Windows 用户" w:date="2025-04-30T16:26:00Z">
          <w:pPr>
            <w:pStyle w:val="afffff"/>
            <w:ind w:firstLine="420"/>
          </w:pPr>
        </w:pPrChange>
      </w:pPr>
      <w:r>
        <w:rPr>
          <w:rFonts w:hint="eastAsia"/>
        </w:rPr>
        <w:t>按同产地、同等级、同一独立运输工具（如集装箱、车辆、船舶等）作为一个检验批次。</w:t>
      </w:r>
    </w:p>
    <w:p w:rsidR="00A0252D" w:rsidRDefault="003E4DC7" w:rsidP="00002763">
      <w:pPr>
        <w:pStyle w:val="affe"/>
        <w:pPrChange w:id="753" w:author="Windows 用户" w:date="2025-04-30T16:26:00Z">
          <w:pPr>
            <w:pStyle w:val="affe"/>
            <w:spacing w:before="120" w:after="120"/>
          </w:pPr>
        </w:pPrChange>
      </w:pPr>
      <w:r>
        <w:t>抽样方法</w:t>
      </w:r>
    </w:p>
    <w:p w:rsidR="00A0252D" w:rsidRDefault="003E4DC7" w:rsidP="00002763">
      <w:pPr>
        <w:pStyle w:val="afffff"/>
        <w:ind w:firstLine="420"/>
        <w:pPrChange w:id="754" w:author="Windows 用户" w:date="2025-04-30T16:26:00Z">
          <w:pPr>
            <w:pStyle w:val="afffff"/>
            <w:ind w:firstLine="420"/>
          </w:pPr>
        </w:pPrChange>
      </w:pPr>
      <w:r>
        <w:rPr>
          <w:rFonts w:hint="eastAsia"/>
        </w:rPr>
        <w:t>按GB/T 41625的规定执行。</w:t>
      </w:r>
    </w:p>
    <w:p w:rsidR="00A0252D" w:rsidRDefault="003E4DC7" w:rsidP="00002763">
      <w:pPr>
        <w:pStyle w:val="affe"/>
        <w:pPrChange w:id="755" w:author="Windows 用户" w:date="2025-04-30T16:26:00Z">
          <w:pPr>
            <w:pStyle w:val="affe"/>
            <w:spacing w:before="120" w:after="120"/>
          </w:pPr>
        </w:pPrChange>
      </w:pPr>
      <w:r>
        <w:t>型式检验</w:t>
      </w:r>
    </w:p>
    <w:p w:rsidR="00A0252D" w:rsidRDefault="003E4DC7" w:rsidP="00002763">
      <w:pPr>
        <w:pStyle w:val="afffff"/>
        <w:ind w:firstLine="420"/>
        <w:pPrChange w:id="756" w:author="Windows 用户" w:date="2025-04-30T16:27:00Z">
          <w:pPr>
            <w:pStyle w:val="afffff"/>
            <w:ind w:firstLine="420"/>
          </w:pPr>
        </w:pPrChange>
      </w:pPr>
      <w:r>
        <w:rPr>
          <w:rFonts w:hint="eastAsia"/>
        </w:rPr>
        <w:t>型式检验是对产品进行全面考核，即对本文件规定的全部指标要求进行检验。正常情况下，每年进行一次型式检验，有以下情形之一者也应进行型式检验：</w:t>
      </w:r>
    </w:p>
    <w:p w:rsidR="00A0252D" w:rsidRDefault="003E4DC7">
      <w:pPr>
        <w:pStyle w:val="af3"/>
        <w:numPr>
          <w:ilvl w:val="0"/>
          <w:numId w:val="33"/>
        </w:numPr>
      </w:pPr>
      <w:r>
        <w:rPr>
          <w:rFonts w:hint="eastAsia"/>
        </w:rPr>
        <w:t>前后两次抽样检验结果差异较大；</w:t>
      </w:r>
    </w:p>
    <w:p w:rsidR="00A0252D" w:rsidRDefault="003E4DC7">
      <w:pPr>
        <w:pStyle w:val="af3"/>
        <w:numPr>
          <w:ilvl w:val="0"/>
          <w:numId w:val="33"/>
        </w:numPr>
      </w:pPr>
      <w:r>
        <w:rPr>
          <w:rFonts w:hint="eastAsia"/>
        </w:rPr>
        <w:lastRenderedPageBreak/>
        <w:t>因人为或自然因素使生产环境发生较大变化；</w:t>
      </w:r>
    </w:p>
    <w:p w:rsidR="00A0252D" w:rsidRDefault="003E4DC7">
      <w:pPr>
        <w:pStyle w:val="af3"/>
        <w:numPr>
          <w:ilvl w:val="0"/>
          <w:numId w:val="33"/>
        </w:numPr>
      </w:pPr>
      <w:r>
        <w:rPr>
          <w:rFonts w:hint="eastAsia"/>
        </w:rPr>
        <w:t>国家质量监督管理部门或有关行政主管部门提出型式检验要求。</w:t>
      </w:r>
    </w:p>
    <w:p w:rsidR="00A0252D" w:rsidRDefault="003E4DC7" w:rsidP="00002763">
      <w:pPr>
        <w:pStyle w:val="affe"/>
        <w:pPrChange w:id="757" w:author="Windows 用户" w:date="2025-04-30T16:26:00Z">
          <w:pPr>
            <w:pStyle w:val="affe"/>
            <w:spacing w:before="120" w:after="120"/>
          </w:pPr>
        </w:pPrChange>
      </w:pPr>
      <w:r>
        <w:t>判定规则</w:t>
      </w:r>
    </w:p>
    <w:p w:rsidR="000F624C" w:rsidRDefault="003E4DC7">
      <w:pPr>
        <w:pStyle w:val="afff"/>
        <w:spacing w:beforeLines="0" w:afterLines="0"/>
        <w:ind w:left="0"/>
        <w:rPr>
          <w:rFonts w:ascii="宋体" w:eastAsia="宋体"/>
        </w:rPr>
      </w:pPr>
      <w:r>
        <w:rPr>
          <w:rFonts w:ascii="宋体" w:eastAsia="宋体" w:hint="eastAsia"/>
        </w:rPr>
        <w:t>产品的基本要求、质量等级要求、安全指标经检验全部符合要求，则判定该批产品为合格品。</w:t>
      </w:r>
    </w:p>
    <w:p w:rsidR="000F624C" w:rsidRDefault="003E4DC7">
      <w:pPr>
        <w:pStyle w:val="afff"/>
        <w:spacing w:beforeLines="0" w:afterLines="0"/>
        <w:ind w:left="0"/>
        <w:rPr>
          <w:rFonts w:ascii="宋体" w:eastAsia="宋体"/>
        </w:rPr>
      </w:pPr>
      <w:r>
        <w:rPr>
          <w:rFonts w:ascii="宋体" w:eastAsia="宋体"/>
        </w:rPr>
        <w:t>同一批次中，任何一个单项指标达不到规定要求，应在原组批中加倍抽样复检，以复检结果为准。</w:t>
      </w:r>
    </w:p>
    <w:p w:rsidR="000F624C" w:rsidRDefault="003E4DC7">
      <w:pPr>
        <w:pStyle w:val="afff"/>
        <w:spacing w:beforeLines="0" w:afterLines="0"/>
        <w:ind w:left="0"/>
        <w:rPr>
          <w:rFonts w:ascii="宋体" w:eastAsia="宋体"/>
        </w:rPr>
      </w:pPr>
      <w:r>
        <w:rPr>
          <w:rFonts w:ascii="宋体" w:eastAsia="宋体"/>
        </w:rPr>
        <w:t>凡不符合基本要求、安全指标要求中的任何一项，则判定为不合格品。</w:t>
      </w:r>
    </w:p>
    <w:p w:rsidR="000F624C" w:rsidRDefault="003E4DC7">
      <w:pPr>
        <w:pStyle w:val="afff"/>
        <w:spacing w:beforeLines="0" w:afterLines="0"/>
        <w:ind w:left="0"/>
        <w:rPr>
          <w:rFonts w:ascii="宋体" w:eastAsia="宋体"/>
        </w:rPr>
      </w:pPr>
      <w:r>
        <w:rPr>
          <w:rFonts w:ascii="宋体" w:eastAsia="宋体"/>
        </w:rPr>
        <w:t>质量等级要求达不到本等级要求时，允许加倍抽样复检，如仍有不合格即判为不合格产品，但允许降等或重新分级后申请复检。</w:t>
      </w:r>
    </w:p>
    <w:p w:rsidR="00A0252D" w:rsidRDefault="003E4DC7" w:rsidP="002637BE">
      <w:pPr>
        <w:pStyle w:val="affd"/>
        <w:spacing w:before="240" w:after="240"/>
      </w:pPr>
      <w:bookmarkStart w:id="758" w:name="_Toc196306549"/>
      <w:bookmarkStart w:id="759" w:name="_Toc196824609"/>
      <w:bookmarkStart w:id="760" w:name="_Toc196923111"/>
      <w:r>
        <w:t>包装</w:t>
      </w:r>
      <w:r>
        <w:rPr>
          <w:rFonts w:hint="eastAsia"/>
        </w:rPr>
        <w:t>、</w:t>
      </w:r>
      <w:r>
        <w:t>标</w:t>
      </w:r>
      <w:bookmarkEnd w:id="730"/>
      <w:bookmarkEnd w:id="758"/>
      <w:r>
        <w:rPr>
          <w:rFonts w:hint="eastAsia"/>
        </w:rPr>
        <w:t>志、溯源、运输和贮藏</w:t>
      </w:r>
      <w:bookmarkEnd w:id="759"/>
      <w:bookmarkEnd w:id="760"/>
    </w:p>
    <w:p w:rsidR="00A0252D" w:rsidRDefault="003E4DC7" w:rsidP="00002763">
      <w:pPr>
        <w:pStyle w:val="affe"/>
        <w:pPrChange w:id="761" w:author="Windows 用户" w:date="2025-04-30T16:26:00Z">
          <w:pPr>
            <w:pStyle w:val="affe"/>
            <w:spacing w:before="120" w:after="120"/>
          </w:pPr>
        </w:pPrChange>
      </w:pPr>
      <w:r>
        <w:t>包装</w:t>
      </w:r>
      <w:r>
        <w:rPr>
          <w:rFonts w:hint="eastAsia"/>
        </w:rPr>
        <w:t>与标志</w:t>
      </w:r>
    </w:p>
    <w:p w:rsidR="00A0252D" w:rsidRDefault="003E4DC7" w:rsidP="00002763">
      <w:pPr>
        <w:pStyle w:val="afffff"/>
        <w:ind w:firstLine="420"/>
        <w:pPrChange w:id="762" w:author="Windows 用户" w:date="2025-04-30T16:27:00Z">
          <w:pPr>
            <w:pStyle w:val="afffff"/>
            <w:ind w:firstLine="420"/>
          </w:pPr>
        </w:pPrChange>
      </w:pPr>
      <w:r>
        <w:rPr>
          <w:rFonts w:hint="eastAsia"/>
        </w:rPr>
        <w:t>按GB/T 41625的规定执行。</w:t>
      </w:r>
    </w:p>
    <w:p w:rsidR="00A0252D" w:rsidRDefault="003E4DC7" w:rsidP="00002763">
      <w:pPr>
        <w:pStyle w:val="affe"/>
        <w:pPrChange w:id="763" w:author="Windows 用户" w:date="2025-04-30T16:26:00Z">
          <w:pPr>
            <w:pStyle w:val="affe"/>
            <w:spacing w:before="120" w:after="120"/>
          </w:pPr>
        </w:pPrChange>
      </w:pPr>
      <w:bookmarkStart w:id="764" w:name="OLE_LINK68"/>
      <w:r>
        <w:rPr>
          <w:rFonts w:hint="eastAsia"/>
        </w:rPr>
        <w:t>溯源</w:t>
      </w:r>
    </w:p>
    <w:p w:rsidR="00A0252D" w:rsidRDefault="003E4DC7">
      <w:pPr>
        <w:pStyle w:val="affffffffb"/>
      </w:pPr>
      <w:r>
        <w:rPr>
          <w:rFonts w:hint="eastAsia"/>
        </w:rPr>
        <w:t>追溯标识的载体形式为纸质的凭证、一维条码、二维条码或带有信息的各种标识。追溯标识按NY/T 1761的规定执行。</w:t>
      </w:r>
    </w:p>
    <w:p w:rsidR="00A0252D" w:rsidRDefault="003E4DC7">
      <w:pPr>
        <w:pStyle w:val="affffffffb"/>
      </w:pPr>
      <w:r>
        <w:rPr>
          <w:rFonts w:hint="eastAsia"/>
        </w:rPr>
        <w:t>溯源信息应包含品名、产地、生产日期、包装日期、经销商、规格、等级、检验检疫报告、运输、流通等，追溯码含有访问路径。</w:t>
      </w:r>
    </w:p>
    <w:p w:rsidR="00A0252D" w:rsidRDefault="003E4DC7" w:rsidP="00002763">
      <w:pPr>
        <w:pStyle w:val="affe"/>
        <w:pPrChange w:id="765" w:author="Windows 用户" w:date="2025-04-30T16:26:00Z">
          <w:pPr>
            <w:pStyle w:val="affe"/>
            <w:spacing w:before="120" w:after="120"/>
          </w:pPr>
        </w:pPrChange>
      </w:pPr>
      <w:r>
        <w:t>运输</w:t>
      </w:r>
    </w:p>
    <w:p w:rsidR="00A0252D" w:rsidRDefault="003E4DC7">
      <w:pPr>
        <w:pStyle w:val="affffffffb"/>
      </w:pPr>
      <w:bookmarkStart w:id="766" w:name="OLE_LINK5"/>
      <w:bookmarkStart w:id="767" w:name="OLE_LINK6"/>
      <w:bookmarkStart w:id="768" w:name="OLE_LINK3"/>
      <w:r>
        <w:rPr>
          <w:rFonts w:hint="eastAsia"/>
        </w:rPr>
        <w:t>应使用有清洁，防晒、防雨和通风设施或制冷设施的运输工具。</w:t>
      </w:r>
    </w:p>
    <w:bookmarkEnd w:id="766"/>
    <w:bookmarkEnd w:id="767"/>
    <w:bookmarkEnd w:id="768"/>
    <w:p w:rsidR="00A0252D" w:rsidRDefault="003E4DC7">
      <w:pPr>
        <w:pStyle w:val="affffffffb"/>
      </w:pPr>
      <w:r>
        <w:rPr>
          <w:rFonts w:hint="eastAsia"/>
        </w:rPr>
        <w:t>不应与有毒、有害物质混运，轻搬轻放，防止碰撞挤压。</w:t>
      </w:r>
    </w:p>
    <w:p w:rsidR="00A0252D" w:rsidRDefault="003E4DC7" w:rsidP="00002763">
      <w:pPr>
        <w:pStyle w:val="affe"/>
        <w:pPrChange w:id="769" w:author="Windows 用户" w:date="2025-04-30T16:26:00Z">
          <w:pPr>
            <w:pStyle w:val="affe"/>
            <w:spacing w:before="120" w:after="120"/>
          </w:pPr>
        </w:pPrChange>
      </w:pPr>
      <w:bookmarkStart w:id="770" w:name="_Toc190476806"/>
      <w:bookmarkStart w:id="771" w:name="OLE_LINK2"/>
      <w:r>
        <w:t>贮存</w:t>
      </w:r>
      <w:bookmarkEnd w:id="770"/>
    </w:p>
    <w:p w:rsidR="00A0252D" w:rsidRDefault="003E4DC7">
      <w:pPr>
        <w:pStyle w:val="affffffffb"/>
      </w:pPr>
      <w:r>
        <w:rPr>
          <w:rFonts w:hint="eastAsia"/>
        </w:rPr>
        <w:t>应选择清洁、阴凉通风，有防晒、防雨设施的贮存场地</w:t>
      </w:r>
      <w:ins w:id="772" w:author="Windows 用户" w:date="2025-04-30T16:11:00Z">
        <w:r w:rsidR="00803DD1">
          <w:rPr>
            <w:rFonts w:hint="eastAsia"/>
          </w:rPr>
          <w:t>。</w:t>
        </w:r>
      </w:ins>
      <w:del w:id="773" w:author="Windows 用户" w:date="2025-04-30T16:11:00Z">
        <w:r w:rsidDel="00803DD1">
          <w:rPr>
            <w:rFonts w:hint="eastAsia"/>
          </w:rPr>
          <w:delText>；</w:delText>
        </w:r>
      </w:del>
    </w:p>
    <w:p w:rsidR="00A0252D" w:rsidRDefault="003E4DC7">
      <w:pPr>
        <w:pStyle w:val="affffffffb"/>
      </w:pPr>
      <w:r>
        <w:rPr>
          <w:rFonts w:hint="eastAsia"/>
        </w:rPr>
        <w:t>不应与有毒、有害及有异味的物品混存，轻搬轻放，防止碰撞挤压</w:t>
      </w:r>
      <w:ins w:id="774" w:author="Windows 用户" w:date="2025-04-30T16:11:00Z">
        <w:r w:rsidR="00803DD1">
          <w:rPr>
            <w:rFonts w:hint="eastAsia"/>
          </w:rPr>
          <w:t>。</w:t>
        </w:r>
      </w:ins>
      <w:del w:id="775" w:author="Windows 用户" w:date="2025-04-30T16:11:00Z">
        <w:r w:rsidDel="00803DD1">
          <w:rPr>
            <w:rFonts w:hint="eastAsia"/>
          </w:rPr>
          <w:delText>；</w:delText>
        </w:r>
      </w:del>
    </w:p>
    <w:p w:rsidR="00A0252D" w:rsidRDefault="003E4DC7">
      <w:pPr>
        <w:pStyle w:val="affffffffb"/>
      </w:pPr>
      <w:r>
        <w:rPr>
          <w:rFonts w:hint="eastAsia"/>
        </w:rPr>
        <w:t>分等级堆放，批次分明，堆码整齐，层数不宜过多。</w:t>
      </w:r>
    </w:p>
    <w:bookmarkEnd w:id="771"/>
    <w:p w:rsidR="00A0252D" w:rsidRDefault="003E4DC7">
      <w:pPr>
        <w:pStyle w:val="affffffffb"/>
        <w:sectPr w:rsidR="00A0252D">
          <w:headerReference w:type="even" r:id="rId24"/>
          <w:headerReference w:type="default" r:id="rId25"/>
          <w:footerReference w:type="even" r:id="rId26"/>
          <w:footerReference w:type="default" r:id="rId27"/>
          <w:pgSz w:w="11906" w:h="16838"/>
          <w:pgMar w:top="1928" w:right="1134" w:bottom="1134" w:left="1134" w:header="1418" w:footer="1134" w:gutter="284"/>
          <w:pgNumType w:start="1"/>
          <w:cols w:space="425"/>
          <w:formProt w:val="0"/>
          <w:docGrid w:linePitch="312"/>
        </w:sectPr>
      </w:pPr>
      <w:r>
        <w:rPr>
          <w:rFonts w:hint="eastAsia"/>
        </w:rPr>
        <w:t>应低温贮存，选择适宜的果实保鲜处理方式和处理工艺，并严格遵守食品安全的相关规定。</w:t>
      </w:r>
      <w:bookmarkStart w:id="776" w:name="BookMark6"/>
      <w:bookmarkEnd w:id="418"/>
    </w:p>
    <w:p w:rsidR="00A0252D" w:rsidRDefault="003E4DC7">
      <w:pPr>
        <w:pStyle w:val="afffff6"/>
        <w:spacing w:after="120"/>
      </w:pPr>
      <w:bookmarkStart w:id="777" w:name="_Toc196824610"/>
      <w:bookmarkStart w:id="778" w:name="_Toc196923112"/>
      <w:r>
        <w:rPr>
          <w:rFonts w:hint="eastAsia"/>
          <w:spacing w:val="105"/>
        </w:rPr>
        <w:lastRenderedPageBreak/>
        <w:t>参考文</w:t>
      </w:r>
      <w:r>
        <w:rPr>
          <w:rFonts w:hint="eastAsia"/>
        </w:rPr>
        <w:t>献</w:t>
      </w:r>
      <w:bookmarkEnd w:id="777"/>
      <w:bookmarkEnd w:id="778"/>
    </w:p>
    <w:p w:rsidR="00A0252D" w:rsidRDefault="003E4DC7" w:rsidP="00803DD1">
      <w:pPr>
        <w:pStyle w:val="afffff"/>
        <w:numPr>
          <w:ilvl w:val="0"/>
          <w:numId w:val="35"/>
        </w:numPr>
        <w:ind w:firstLineChars="0"/>
        <w:rPr>
          <w:ins w:id="779" w:author="Windows 用户" w:date="2025-04-30T16:11:00Z"/>
          <w:rFonts w:hAnsi="宋体" w:hint="eastAsia"/>
        </w:rPr>
        <w:pPrChange w:id="780" w:author="Windows 用户" w:date="2025-04-30T16:11:00Z">
          <w:pPr>
            <w:pStyle w:val="afffff"/>
            <w:ind w:firstLineChars="95" w:firstLine="199"/>
          </w:pPr>
        </w:pPrChange>
      </w:pPr>
      <w:del w:id="781" w:author="Windows 用户" w:date="2025-04-30T16:11:00Z">
        <w:r w:rsidDel="00803DD1">
          <w:rPr>
            <w:rFonts w:hAnsi="宋体" w:hint="eastAsia"/>
          </w:rPr>
          <w:delText>［1］</w:delText>
        </w:r>
      </w:del>
      <w:r>
        <w:rPr>
          <w:rFonts w:hAnsi="宋体" w:hint="eastAsia"/>
        </w:rPr>
        <w:t>国家市场监督管理总局.定量包装商品计量监督管理办法[Z].2023-03-16.</w:t>
      </w:r>
      <w:bookmarkEnd w:id="776"/>
    </w:p>
    <w:p w:rsidR="00803DD1" w:rsidRDefault="00803DD1" w:rsidP="00803DD1">
      <w:pPr>
        <w:pStyle w:val="afffff"/>
        <w:ind w:left="919" w:firstLineChars="0" w:firstLine="0"/>
        <w:pPrChange w:id="782" w:author="Windows 用户" w:date="2025-04-30T16:11:00Z">
          <w:pPr>
            <w:pStyle w:val="afffff"/>
            <w:ind w:firstLineChars="95" w:firstLine="199"/>
          </w:pPr>
        </w:pPrChange>
      </w:pPr>
    </w:p>
    <w:p w:rsidR="00A0252D" w:rsidRDefault="003E4DC7">
      <w:pPr>
        <w:pStyle w:val="afffff"/>
        <w:ind w:firstLineChars="0" w:firstLine="0"/>
        <w:jc w:val="center"/>
      </w:pPr>
      <w:bookmarkStart w:id="783" w:name="BookMark8"/>
      <w:bookmarkEnd w:id="764"/>
      <w:r>
        <w:rPr>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8"/>
                    <a:stretch>
                      <a:fillRect/>
                    </a:stretch>
                  </pic:blipFill>
                  <pic:spPr>
                    <a:xfrm>
                      <a:off x="0" y="0"/>
                      <a:ext cx="1485900" cy="317500"/>
                    </a:xfrm>
                    <a:prstGeom prst="rect">
                      <a:avLst/>
                    </a:prstGeom>
                  </pic:spPr>
                </pic:pic>
              </a:graphicData>
            </a:graphic>
          </wp:inline>
        </w:drawing>
      </w:r>
      <w:bookmarkEnd w:id="783"/>
    </w:p>
    <w:sectPr w:rsidR="00A0252D" w:rsidSect="006747C2">
      <w:headerReference w:type="even" r:id="rId29"/>
      <w:headerReference w:type="default" r:id="rId30"/>
      <w:footerReference w:type="even" r:id="rId31"/>
      <w:footerReference w:type="default" r:id="rId32"/>
      <w:pgSz w:w="11906" w:h="16838"/>
      <w:pgMar w:top="1928" w:right="1134" w:bottom="1134" w:left="1134" w:header="1418" w:footer="1134" w:gutter="284"/>
      <w:cols w:space="425"/>
      <w:formProt w:val="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006A" w:rsidRDefault="00C0006A">
      <w:pPr>
        <w:spacing w:line="240" w:lineRule="auto"/>
      </w:pPr>
      <w:r>
        <w:separator/>
      </w:r>
    </w:p>
  </w:endnote>
  <w:endnote w:type="continuationSeparator" w:id="1">
    <w:p w:rsidR="00C0006A" w:rsidRDefault="00C0006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52D" w:rsidRDefault="0071397B">
    <w:pPr>
      <w:pStyle w:val="afffd"/>
    </w:pPr>
    <w:r>
      <w:fldChar w:fldCharType="begin"/>
    </w:r>
    <w:r w:rsidR="003E4DC7">
      <w:instrText>PAGE   \* MERGEFORMAT</w:instrText>
    </w:r>
    <w:r>
      <w:fldChar w:fldCharType="separate"/>
    </w:r>
    <w:r w:rsidR="005D024A" w:rsidRPr="005D024A">
      <w:rPr>
        <w:noProof/>
        <w:lang w:val="zh-CN"/>
      </w:rPr>
      <w:t>II</w:t>
    </w:r>
    <w: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52D" w:rsidRDefault="0071397B">
    <w:pPr>
      <w:pStyle w:val="affffb"/>
    </w:pPr>
    <w:r>
      <w:fldChar w:fldCharType="begin"/>
    </w:r>
    <w:r w:rsidR="003E4DC7">
      <w:instrText xml:space="preserve"> PAGE   \* MERGEFORMAT \* MERGEFORMAT </w:instrText>
    </w:r>
    <w:r>
      <w:fldChar w:fldCharType="separate"/>
    </w:r>
    <w:r w:rsidR="002324C9">
      <w:rPr>
        <w:noProof/>
      </w:rPr>
      <w:t>6</w:t>
    </w:r>
    <w: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52D" w:rsidRDefault="0071397B">
    <w:pPr>
      <w:pStyle w:val="affffc"/>
    </w:pPr>
    <w:r>
      <w:fldChar w:fldCharType="begin"/>
    </w:r>
    <w:r w:rsidR="003E4DC7">
      <w:instrText>PAGE   \* MERGEFORMAT</w:instrText>
    </w:r>
    <w:r>
      <w:fldChar w:fldCharType="separate"/>
    </w:r>
    <w:r w:rsidR="005D024A" w:rsidRPr="005D024A">
      <w:rPr>
        <w:noProof/>
        <w:lang w:val="zh-CN"/>
      </w:rPr>
      <w:t>5</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7BE" w:rsidRDefault="002637BE">
    <w:pPr>
      <w:pStyle w:val="afff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52D" w:rsidRDefault="00A0252D">
    <w:pPr>
      <w:pStyle w:val="afffd"/>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52D" w:rsidRDefault="005D024A" w:rsidP="005D024A">
    <w:pPr>
      <w:pStyle w:val="affffb"/>
      <w:pPrChange w:id="183" w:author="Windows 用户" w:date="2025-04-30T16:31:00Z">
        <w:pPr>
          <w:pStyle w:val="affffb"/>
        </w:pPr>
      </w:pPrChange>
    </w:pPr>
    <w:ins w:id="184" w:author="Windows 用户" w:date="2025-04-30T16:31:00Z">
      <w:r>
        <w:fldChar w:fldCharType="begin"/>
      </w:r>
      <w:r>
        <w:instrText xml:space="preserve"> PAGE   \* MERGEFORMAT \* MERGEFORMAT </w:instrText>
      </w:r>
    </w:ins>
    <w:r>
      <w:fldChar w:fldCharType="separate"/>
    </w:r>
    <w:r>
      <w:rPr>
        <w:noProof/>
      </w:rPr>
      <w:t>II</w:t>
    </w:r>
    <w:ins w:id="185" w:author="Windows 用户" w:date="2025-04-30T16:31:00Z">
      <w:r>
        <w:fldChar w:fldCharType="end"/>
      </w:r>
    </w:ins>
    <w:del w:id="186" w:author="Windows 用户" w:date="2025-04-30T16:31:00Z">
      <w:r w:rsidR="0071397B" w:rsidDel="005D024A">
        <w:fldChar w:fldCharType="begin"/>
      </w:r>
      <w:r w:rsidR="003E4DC7" w:rsidDel="005D024A">
        <w:delInstrText xml:space="preserve"> PAGE   \* MERGEFORMAT \* MERGEFORMAT </w:delInstrText>
      </w:r>
      <w:r w:rsidR="0071397B" w:rsidDel="005D024A">
        <w:fldChar w:fldCharType="separate"/>
      </w:r>
      <w:r w:rsidR="003E4DC7" w:rsidDel="005D024A">
        <w:delText>II</w:delText>
      </w:r>
      <w:r w:rsidR="0071397B" w:rsidDel="005D024A">
        <w:fldChar w:fldCharType="end"/>
      </w:r>
    </w:del>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52D" w:rsidRDefault="0071397B" w:rsidP="005D024A">
    <w:pPr>
      <w:pStyle w:val="affffc"/>
      <w:pPrChange w:id="187" w:author="Windows 用户" w:date="2025-04-30T16:31:00Z">
        <w:pPr>
          <w:pStyle w:val="affffc"/>
        </w:pPr>
      </w:pPrChange>
    </w:pPr>
    <w:r>
      <w:fldChar w:fldCharType="begin"/>
    </w:r>
    <w:r w:rsidR="003E4DC7">
      <w:instrText>PAGE   \* MERGEFORMAT</w:instrText>
    </w:r>
    <w:r>
      <w:fldChar w:fldCharType="separate"/>
    </w:r>
    <w:r w:rsidR="005D024A" w:rsidRPr="005D024A">
      <w:rPr>
        <w:noProof/>
        <w:lang w:val="zh-CN"/>
      </w:rPr>
      <w:t>I</w:t>
    </w:r>
    <w: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24A" w:rsidRDefault="005D024A">
    <w:pPr>
      <w:pStyle w:val="afffd"/>
    </w:pPr>
    <w:del w:id="406" w:author="Windows 用户" w:date="2025-04-30T16:31:00Z">
      <w:r w:rsidDel="005D024A">
        <w:fldChar w:fldCharType="begin"/>
      </w:r>
      <w:r w:rsidDel="005D024A">
        <w:delInstrText>PAGE   \* MERGEFORMAT</w:delInstrText>
      </w:r>
      <w:r w:rsidDel="005D024A">
        <w:fldChar w:fldCharType="separate"/>
      </w:r>
      <w:r w:rsidRPr="005D024A" w:rsidDel="005D024A">
        <w:rPr>
          <w:noProof/>
          <w:lang w:val="zh-CN"/>
        </w:rPr>
        <w:delText>II</w:delText>
      </w:r>
      <w:r w:rsidDel="005D024A">
        <w:fldChar w:fldCharType="end"/>
      </w:r>
    </w:del>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24A" w:rsidRDefault="005D024A">
    <w:pPr>
      <w:pStyle w:val="afffd"/>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52D" w:rsidRDefault="0071397B">
    <w:pPr>
      <w:pStyle w:val="affffb"/>
    </w:pPr>
    <w:r>
      <w:fldChar w:fldCharType="begin"/>
    </w:r>
    <w:r w:rsidR="003E4DC7">
      <w:instrText xml:space="preserve"> PAGE   \* MERGEFORMAT \* MERGEFORMAT </w:instrText>
    </w:r>
    <w:r>
      <w:fldChar w:fldCharType="separate"/>
    </w:r>
    <w:r w:rsidR="00033B5D">
      <w:rPr>
        <w:noProof/>
      </w:rPr>
      <w:t>2</w:t>
    </w:r>
    <w: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52D" w:rsidRDefault="0071397B">
    <w:pPr>
      <w:pStyle w:val="affffc"/>
    </w:pPr>
    <w:r>
      <w:fldChar w:fldCharType="begin"/>
    </w:r>
    <w:r w:rsidR="003E4DC7">
      <w:instrText>PAGE   \* MERGEFORMAT</w:instrText>
    </w:r>
    <w:r>
      <w:fldChar w:fldCharType="separate"/>
    </w:r>
    <w:r w:rsidR="00482512" w:rsidRPr="00482512">
      <w:rPr>
        <w:noProof/>
        <w:lang w:val="zh-CN"/>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006A" w:rsidRDefault="00C0006A">
      <w:pPr>
        <w:spacing w:line="240" w:lineRule="auto"/>
      </w:pPr>
      <w:r>
        <w:separator/>
      </w:r>
    </w:p>
  </w:footnote>
  <w:footnote w:type="continuationSeparator" w:id="1">
    <w:p w:rsidR="00C0006A" w:rsidRDefault="00C0006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7BE" w:rsidRDefault="002637BE">
    <w:pPr>
      <w:pStyle w:val="afffe"/>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52D" w:rsidRDefault="0071397B">
    <w:pPr>
      <w:pStyle w:val="afffff5"/>
    </w:pPr>
    <w:fldSimple w:instr=" STYLEREF  标准文件_文件编号 \* MERGEFORMAT ">
      <w:r w:rsidR="002324C9">
        <w:rPr>
          <w:noProof/>
        </w:rPr>
        <w:t>T/GXAS XXXX</w:t>
      </w:r>
      <w:r w:rsidR="002324C9">
        <w:rPr>
          <w:noProof/>
        </w:rPr>
        <w:t>—</w:t>
      </w:r>
      <w:r w:rsidR="002324C9">
        <w:rPr>
          <w:noProof/>
        </w:rPr>
        <w:t>XXXX</w:t>
      </w:r>
    </w:fldSimple>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52D" w:rsidRDefault="0071397B">
    <w:pPr>
      <w:pStyle w:val="afffff4"/>
    </w:pPr>
    <w:fldSimple w:instr=" STYLEREF  标准文件_文件编号  \* MERGEFORMAT ">
      <w:r w:rsidR="005D024A">
        <w:rPr>
          <w:noProof/>
        </w:rPr>
        <w:t>T/GXAS XXXX</w:t>
      </w:r>
      <w:r w:rsidR="005D024A">
        <w:rPr>
          <w:noProof/>
        </w:rPr>
        <w:t>—</w:t>
      </w:r>
      <w:r w:rsidR="005D024A">
        <w:rPr>
          <w:noProof/>
        </w:rPr>
        <w:t>XXXX</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52D" w:rsidRDefault="003E4DC7">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52D" w:rsidRDefault="00A0252D">
    <w:pPr>
      <w:pStyle w:val="afffe"/>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52D" w:rsidRDefault="005D024A" w:rsidP="005D024A">
    <w:pPr>
      <w:pStyle w:val="afffff5"/>
    </w:pPr>
    <w:ins w:id="179" w:author="Windows 用户" w:date="2025-04-30T16:31:00Z">
      <w:r>
        <w:fldChar w:fldCharType="begin"/>
      </w:r>
      <w:r>
        <w:instrText xml:space="preserve"> STYLEREF  标准文件_文件编号 \* MERGEFORMAT </w:instrText>
      </w:r>
    </w:ins>
    <w:r>
      <w:fldChar w:fldCharType="separate"/>
    </w:r>
    <w:r>
      <w:rPr>
        <w:noProof/>
      </w:rPr>
      <w:t>T/GXAS XXXX</w:t>
    </w:r>
    <w:r>
      <w:rPr>
        <w:noProof/>
      </w:rPr>
      <w:t>—</w:t>
    </w:r>
    <w:r>
      <w:rPr>
        <w:noProof/>
      </w:rPr>
      <w:t>XXXX</w:t>
    </w:r>
    <w:ins w:id="180" w:author="Windows 用户" w:date="2025-04-30T16:31:00Z">
      <w:r>
        <w:fldChar w:fldCharType="end"/>
      </w:r>
    </w:ins>
    <w:del w:id="181" w:author="Windows 用户" w:date="2025-04-30T16:31:00Z">
      <w:r w:rsidR="0071397B" w:rsidDel="005D024A">
        <w:fldChar w:fldCharType="begin"/>
      </w:r>
      <w:r w:rsidR="0071397B" w:rsidDel="005D024A">
        <w:delInstrText xml:space="preserve"> STYLEREF  标准文件_文件编号 \* MERGEFORMAT </w:delInstrText>
      </w:r>
      <w:r w:rsidR="0071397B" w:rsidDel="005D024A">
        <w:fldChar w:fldCharType="separate"/>
      </w:r>
      <w:r w:rsidR="003E4DC7" w:rsidDel="005D024A">
        <w:delText>T/GXAS XXXX</w:delText>
      </w:r>
      <w:r w:rsidR="003E4DC7" w:rsidDel="005D024A">
        <w:delText>—</w:delText>
      </w:r>
      <w:r w:rsidR="003E4DC7" w:rsidDel="005D024A">
        <w:delText>XXXX</w:delText>
      </w:r>
      <w:r w:rsidR="0071397B" w:rsidDel="005D024A">
        <w:fldChar w:fldCharType="end"/>
      </w:r>
    </w:del>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52D" w:rsidRDefault="0071397B" w:rsidP="005D024A">
    <w:pPr>
      <w:pStyle w:val="afffff4"/>
      <w:pPrChange w:id="182" w:author="Windows 用户" w:date="2025-04-30T16:31:00Z">
        <w:pPr>
          <w:pStyle w:val="afffff4"/>
        </w:pPr>
      </w:pPrChange>
    </w:pPr>
    <w:fldSimple w:instr=" STYLEREF  标准文件_文件编号  \* MERGEFORMAT ">
      <w:r w:rsidR="005D024A">
        <w:rPr>
          <w:noProof/>
        </w:rPr>
        <w:t>T/GXAS XXXX</w:t>
      </w:r>
      <w:r w:rsidR="005D024A">
        <w:rPr>
          <w:noProof/>
        </w:rPr>
        <w:t>—</w:t>
      </w:r>
      <w:r w:rsidR="005D024A">
        <w:rPr>
          <w:noProof/>
        </w:rPr>
        <w:t>XXXX</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24A" w:rsidRDefault="005D024A" w:rsidP="005D024A">
    <w:pPr>
      <w:pStyle w:val="afffff5"/>
      <w:pPrChange w:id="401" w:author="Windows 用户" w:date="2025-04-30T16:31:00Z">
        <w:pPr>
          <w:pStyle w:val="afffff5"/>
        </w:pPr>
      </w:pPrChange>
    </w:pPr>
    <w:ins w:id="402" w:author="Windows 用户" w:date="2025-04-30T16:31:00Z">
      <w:r>
        <w:fldChar w:fldCharType="begin"/>
      </w:r>
      <w:r>
        <w:instrText xml:space="preserve"> STYLEREF  标准文件_文件编号 \* MERGEFORMAT </w:instrText>
      </w:r>
    </w:ins>
    <w:r>
      <w:fldChar w:fldCharType="separate"/>
    </w:r>
    <w:r w:rsidR="00482512">
      <w:rPr>
        <w:noProof/>
      </w:rPr>
      <w:t>T/GXAS XXXX</w:t>
    </w:r>
    <w:r w:rsidR="00482512">
      <w:rPr>
        <w:noProof/>
      </w:rPr>
      <w:t>—</w:t>
    </w:r>
    <w:r w:rsidR="00482512">
      <w:rPr>
        <w:noProof/>
      </w:rPr>
      <w:t>XXXX</w:t>
    </w:r>
    <w:ins w:id="403" w:author="Windows 用户" w:date="2025-04-30T16:31:00Z">
      <w:r>
        <w:fldChar w:fldCharType="end"/>
      </w:r>
    </w:ins>
    <w:del w:id="404" w:author="Windows 用户" w:date="2025-04-30T16:31:00Z">
      <w:r w:rsidDel="005D024A">
        <w:fldChar w:fldCharType="begin"/>
      </w:r>
      <w:r w:rsidDel="005D024A">
        <w:delInstrText xml:space="preserve"> STYLEREF  标准文件_文件编号 \* MERGEFORMAT </w:delInstrText>
      </w:r>
      <w:r w:rsidDel="005D024A">
        <w:fldChar w:fldCharType="separate"/>
      </w:r>
      <w:r w:rsidDel="005D024A">
        <w:delText>T/GXAS XXXX</w:delText>
      </w:r>
      <w:r w:rsidDel="005D024A">
        <w:delText>—</w:delText>
      </w:r>
      <w:r w:rsidDel="005D024A">
        <w:delText>XXXX</w:delText>
      </w:r>
      <w:r w:rsidDel="005D024A">
        <w:fldChar w:fldCharType="end"/>
      </w:r>
    </w:del>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24A" w:rsidRDefault="005D024A" w:rsidP="005D024A">
    <w:pPr>
      <w:pStyle w:val="afffff4"/>
      <w:pPrChange w:id="405" w:author="Windows 用户" w:date="2025-04-30T16:31:00Z">
        <w:pPr>
          <w:pStyle w:val="afffe"/>
          <w:wordWrap w:val="0"/>
          <w:jc w:val="right"/>
        </w:pPr>
      </w:pPrChange>
    </w:pPr>
    <w:r>
      <w:t>Q/LB.</w:t>
    </w:r>
    <w:r>
      <w:rPr>
        <w:rFonts w:hint="eastAsia"/>
      </w:rPr>
      <w:t>□</w:t>
    </w:r>
    <w:r>
      <w:t>XXXXX-XXXX</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52D" w:rsidRDefault="0071397B">
    <w:pPr>
      <w:pStyle w:val="afffff5"/>
    </w:pPr>
    <w:fldSimple w:instr=" STYLEREF  标准文件_文件编号 \* MERGEFORMAT ">
      <w:r w:rsidR="00033B5D">
        <w:rPr>
          <w:noProof/>
        </w:rPr>
        <w:t>T/GXAS XXXX</w:t>
      </w:r>
      <w:r w:rsidR="00033B5D">
        <w:rPr>
          <w:noProof/>
        </w:rPr>
        <w:t>—</w:t>
      </w:r>
      <w:r w:rsidR="00033B5D">
        <w:rPr>
          <w:noProof/>
        </w:rPr>
        <w:t>XXXX</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52D" w:rsidRDefault="0071397B">
    <w:pPr>
      <w:pStyle w:val="afffff4"/>
    </w:pPr>
    <w:fldSimple w:instr=" STYLEREF  标准文件_文件编号  \* MERGEFORMAT ">
      <w:r w:rsidR="00482512">
        <w:rPr>
          <w:noProof/>
        </w:rPr>
        <w:t>T/GXAS XXXX</w:t>
      </w:r>
      <w:r w:rsidR="00482512">
        <w:rPr>
          <w:noProof/>
        </w:rPr>
        <w:t>—</w:t>
      </w:r>
      <w:r w:rsidR="00482512">
        <w:rPr>
          <w:noProof/>
        </w:rPr>
        <w:t>XXXX</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0000000E"/>
    <w:lvl w:ilvl="0">
      <w:start w:val="1"/>
      <w:numFmt w:val="decimal"/>
      <w:pStyle w:val="a"/>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
    <w:nsid w:val="02837933"/>
    <w:multiLevelType w:val="multilevel"/>
    <w:tmpl w:val="02837933"/>
    <w:lvl w:ilvl="0">
      <w:start w:val="1"/>
      <w:numFmt w:val="decimal"/>
      <w:pStyle w:val="a0"/>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1"/>
      <w:suff w:val="nothing"/>
      <w:lvlText w:val="%1%2.%3　"/>
      <w:lvlJc w:val="left"/>
      <w:pPr>
        <w:ind w:left="0" w:firstLine="0"/>
      </w:pPr>
    </w:lvl>
    <w:lvl w:ilvl="3">
      <w:start w:val="1"/>
      <w:numFmt w:val="decimal"/>
      <w:pStyle w:val="a2"/>
      <w:suff w:val="nothing"/>
      <w:lvlText w:val="%1%2.%3.%4　"/>
      <w:lvlJc w:val="left"/>
      <w:pPr>
        <w:ind w:left="0" w:firstLine="0"/>
      </w:pPr>
    </w:lvl>
    <w:lvl w:ilvl="4">
      <w:start w:val="1"/>
      <w:numFmt w:val="decimal"/>
      <w:pStyle w:val="a3"/>
      <w:suff w:val="nothing"/>
      <w:lvlText w:val="%1%2.%3.%4.%5　"/>
      <w:lvlJc w:val="left"/>
      <w:pPr>
        <w:ind w:left="0" w:firstLine="0"/>
      </w:pPr>
    </w:lvl>
    <w:lvl w:ilvl="5">
      <w:start w:val="1"/>
      <w:numFmt w:val="decimal"/>
      <w:pStyle w:val="a4"/>
      <w:suff w:val="nothing"/>
      <w:lvlText w:val="%1%2.%3.%4.%5.%6　"/>
      <w:lvlJc w:val="left"/>
      <w:pPr>
        <w:ind w:left="0" w:firstLine="0"/>
      </w:pPr>
    </w:lvl>
    <w:lvl w:ilvl="6">
      <w:start w:val="1"/>
      <w:numFmt w:val="decimal"/>
      <w:pStyle w:val="a5"/>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nsid w:val="079102AD"/>
    <w:multiLevelType w:val="multilevel"/>
    <w:tmpl w:val="079102AD"/>
    <w:lvl w:ilvl="0">
      <w:start w:val="1"/>
      <w:numFmt w:val="decimal"/>
      <w:pStyle w:val="a6"/>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start w:val="1"/>
      <w:numFmt w:val="none"/>
      <w:pStyle w:val="a7"/>
      <w:lvlText w:val="%1"/>
      <w:lvlJc w:val="left"/>
      <w:pPr>
        <w:ind w:left="425" w:hanging="425"/>
      </w:pPr>
      <w:rPr>
        <w:rFonts w:hint="eastAsia"/>
      </w:rPr>
    </w:lvl>
    <w:lvl w:ilvl="1">
      <w:start w:val="1"/>
      <w:numFmt w:val="decimal"/>
      <w:pStyle w:val="a8"/>
      <w:suff w:val="nothing"/>
      <w:lvlText w:val="%10.%2 "/>
      <w:lvlJc w:val="left"/>
      <w:pPr>
        <w:ind w:left="0" w:firstLine="0"/>
      </w:pPr>
      <w:rPr>
        <w:rFonts w:ascii="黑体" w:eastAsia="黑体" w:hAnsiTheme="minorHAnsi" w:hint="eastAsia"/>
        <w:b w:val="0"/>
        <w:i w:val="0"/>
        <w:sz w:val="21"/>
      </w:rPr>
    </w:lvl>
    <w:lvl w:ilvl="2">
      <w:start w:val="1"/>
      <w:numFmt w:val="decimal"/>
      <w:pStyle w:val="a9"/>
      <w:suff w:val="nothing"/>
      <w:lvlText w:val="%10.%2.%3 "/>
      <w:lvlJc w:val="left"/>
      <w:pPr>
        <w:ind w:left="0" w:firstLine="0"/>
      </w:pPr>
      <w:rPr>
        <w:rFonts w:ascii="黑体" w:eastAsia="黑体" w:hAnsiTheme="minorHAnsi" w:hint="eastAsia"/>
        <w:b w:val="0"/>
        <w:i w:val="0"/>
        <w:sz w:val="21"/>
      </w:rPr>
    </w:lvl>
    <w:lvl w:ilvl="3">
      <w:start w:val="1"/>
      <w:numFmt w:val="decimal"/>
      <w:pStyle w:val="aa"/>
      <w:suff w:val="nothing"/>
      <w:lvlText w:val="%10.%2.%3.%4 "/>
      <w:lvlJc w:val="left"/>
      <w:pPr>
        <w:ind w:left="0" w:firstLine="0"/>
      </w:pPr>
      <w:rPr>
        <w:rFonts w:ascii="黑体" w:eastAsia="黑体" w:hAnsiTheme="minorHAnsi" w:hint="eastAsia"/>
        <w:b w:val="0"/>
        <w:i w:val="0"/>
        <w:sz w:val="21"/>
      </w:rPr>
    </w:lvl>
    <w:lvl w:ilvl="4">
      <w:start w:val="1"/>
      <w:numFmt w:val="decimal"/>
      <w:pStyle w:val="ab"/>
      <w:suff w:val="nothing"/>
      <w:lvlText w:val="%10.%2.%3.%4.%5 "/>
      <w:lvlJc w:val="left"/>
      <w:pPr>
        <w:ind w:left="0" w:firstLine="0"/>
      </w:pPr>
      <w:rPr>
        <w:rFonts w:ascii="黑体" w:eastAsia="黑体" w:hAnsiTheme="minorHAnsi" w:hint="eastAsia"/>
        <w:b w:val="0"/>
        <w:i w:val="0"/>
        <w:sz w:val="21"/>
      </w:rPr>
    </w:lvl>
    <w:lvl w:ilvl="5">
      <w:start w:val="1"/>
      <w:numFmt w:val="decimal"/>
      <w:pStyle w:val="ac"/>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nsid w:val="0AE367E9"/>
    <w:multiLevelType w:val="multilevel"/>
    <w:tmpl w:val="0AE367E9"/>
    <w:lvl w:ilvl="0">
      <w:start w:val="1"/>
      <w:numFmt w:val="none"/>
      <w:pStyle w:val="ad"/>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start w:val="1"/>
      <w:numFmt w:val="decimal"/>
      <w:pStyle w:val="ae"/>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0D051F45"/>
    <w:multiLevelType w:val="multilevel"/>
    <w:tmpl w:val="0D051F45"/>
    <w:lvl w:ilvl="0">
      <w:start w:val="1"/>
      <w:numFmt w:val="lowerRoman"/>
      <w:pStyle w:val="af"/>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start w:val="1"/>
      <w:numFmt w:val="none"/>
      <w:pStyle w:val="af0"/>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1AF15012"/>
    <w:multiLevelType w:val="multilevel"/>
    <w:tmpl w:val="1AF15012"/>
    <w:lvl w:ilvl="0">
      <w:start w:val="1"/>
      <w:numFmt w:val="upperLetter"/>
      <w:pStyle w:val="af1"/>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nsid w:val="1EAA1992"/>
    <w:multiLevelType w:val="multilevel"/>
    <w:tmpl w:val="1EAA1992"/>
    <w:lvl w:ilvl="0">
      <w:start w:val="1"/>
      <w:numFmt w:val="none"/>
      <w:pStyle w:val="af2"/>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nsid w:val="2AEB2B5F"/>
    <w:multiLevelType w:val="hybridMultilevel"/>
    <w:tmpl w:val="5D6430AE"/>
    <w:lvl w:ilvl="0" w:tplc="CBAC2546">
      <w:start w:val="1"/>
      <w:numFmt w:val="decimal"/>
      <w:lvlText w:val="［%1］"/>
      <w:lvlJc w:val="left"/>
      <w:pPr>
        <w:ind w:left="919" w:hanging="720"/>
      </w:pPr>
      <w:rPr>
        <w:rFonts w:hint="default"/>
      </w:rPr>
    </w:lvl>
    <w:lvl w:ilvl="1" w:tplc="04090019" w:tentative="1">
      <w:start w:val="1"/>
      <w:numFmt w:val="lowerLetter"/>
      <w:lvlText w:val="%2)"/>
      <w:lvlJc w:val="left"/>
      <w:pPr>
        <w:ind w:left="1039" w:hanging="420"/>
      </w:pPr>
    </w:lvl>
    <w:lvl w:ilvl="2" w:tplc="0409001B" w:tentative="1">
      <w:start w:val="1"/>
      <w:numFmt w:val="lowerRoman"/>
      <w:lvlText w:val="%3."/>
      <w:lvlJc w:val="right"/>
      <w:pPr>
        <w:ind w:left="1459" w:hanging="420"/>
      </w:pPr>
    </w:lvl>
    <w:lvl w:ilvl="3" w:tplc="0409000F" w:tentative="1">
      <w:start w:val="1"/>
      <w:numFmt w:val="decimal"/>
      <w:lvlText w:val="%4."/>
      <w:lvlJc w:val="left"/>
      <w:pPr>
        <w:ind w:left="1879" w:hanging="420"/>
      </w:pPr>
    </w:lvl>
    <w:lvl w:ilvl="4" w:tplc="04090019" w:tentative="1">
      <w:start w:val="1"/>
      <w:numFmt w:val="lowerLetter"/>
      <w:lvlText w:val="%5)"/>
      <w:lvlJc w:val="left"/>
      <w:pPr>
        <w:ind w:left="2299" w:hanging="420"/>
      </w:pPr>
    </w:lvl>
    <w:lvl w:ilvl="5" w:tplc="0409001B" w:tentative="1">
      <w:start w:val="1"/>
      <w:numFmt w:val="lowerRoman"/>
      <w:lvlText w:val="%6."/>
      <w:lvlJc w:val="right"/>
      <w:pPr>
        <w:ind w:left="2719" w:hanging="420"/>
      </w:pPr>
    </w:lvl>
    <w:lvl w:ilvl="6" w:tplc="0409000F" w:tentative="1">
      <w:start w:val="1"/>
      <w:numFmt w:val="decimal"/>
      <w:lvlText w:val="%7."/>
      <w:lvlJc w:val="left"/>
      <w:pPr>
        <w:ind w:left="3139" w:hanging="420"/>
      </w:pPr>
    </w:lvl>
    <w:lvl w:ilvl="7" w:tplc="04090019" w:tentative="1">
      <w:start w:val="1"/>
      <w:numFmt w:val="lowerLetter"/>
      <w:lvlText w:val="%8)"/>
      <w:lvlJc w:val="left"/>
      <w:pPr>
        <w:ind w:left="3559" w:hanging="420"/>
      </w:pPr>
    </w:lvl>
    <w:lvl w:ilvl="8" w:tplc="0409001B" w:tentative="1">
      <w:start w:val="1"/>
      <w:numFmt w:val="lowerRoman"/>
      <w:lvlText w:val="%9."/>
      <w:lvlJc w:val="right"/>
      <w:pPr>
        <w:ind w:left="3979" w:hanging="420"/>
      </w:pPr>
    </w:lvl>
  </w:abstractNum>
  <w:abstractNum w:abstractNumId="12">
    <w:nsid w:val="2C5917C3"/>
    <w:multiLevelType w:val="multilevel"/>
    <w:tmpl w:val="2C5917C3"/>
    <w:lvl w:ilvl="0">
      <w:start w:val="1"/>
      <w:numFmt w:val="none"/>
      <w:pStyle w:val="af3"/>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start w:val="1"/>
      <w:numFmt w:val="lowerLetter"/>
      <w:pStyle w:val="af5"/>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nsid w:val="44C50F90"/>
    <w:multiLevelType w:val="multilevel"/>
    <w:tmpl w:val="44C50F90"/>
    <w:lvl w:ilvl="0">
      <w:start w:val="1"/>
      <w:numFmt w:val="lowerLetter"/>
      <w:pStyle w:val="af6"/>
      <w:lvlText w:val="%1)"/>
      <w:lvlJc w:val="left"/>
      <w:pPr>
        <w:tabs>
          <w:tab w:val="left" w:pos="851"/>
        </w:tabs>
        <w:ind w:left="851" w:hanging="426"/>
      </w:pPr>
      <w:rPr>
        <w:rFonts w:ascii="宋体" w:eastAsia="宋体" w:hAnsi="Times New Roman" w:hint="eastAsia"/>
        <w:sz w:val="21"/>
      </w:rPr>
    </w:lvl>
    <w:lvl w:ilvl="1">
      <w:start w:val="1"/>
      <w:numFmt w:val="decimal"/>
      <w:pStyle w:val="af7"/>
      <w:lvlText w:val="%2)"/>
      <w:lvlJc w:val="left"/>
      <w:pPr>
        <w:tabs>
          <w:tab w:val="left"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nsid w:val="4B733A5F"/>
    <w:multiLevelType w:val="multilevel"/>
    <w:tmpl w:val="4B733A5F"/>
    <w:lvl w:ilvl="0">
      <w:start w:val="1"/>
      <w:numFmt w:val="decimal"/>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start w:val="1"/>
      <w:numFmt w:val="decimal"/>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4632751"/>
    <w:multiLevelType w:val="multilevel"/>
    <w:tmpl w:val="54632751"/>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nsid w:val="557C2AF5"/>
    <w:multiLevelType w:val="multilevel"/>
    <w:tmpl w:val="557C2AF5"/>
    <w:lvl w:ilvl="0">
      <w:start w:val="1"/>
      <w:numFmt w:val="decimal"/>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nsid w:val="5603797C"/>
    <w:multiLevelType w:val="multilevel"/>
    <w:tmpl w:val="5603797C"/>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start w:val="1"/>
      <w:numFmt w:val="decimal"/>
      <w:pStyle w:val="aff3"/>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nsid w:val="657D3FBC"/>
    <w:multiLevelType w:val="multilevel"/>
    <w:tmpl w:val="657D3FBC"/>
    <w:lvl w:ilvl="0">
      <w:start w:val="1"/>
      <w:numFmt w:val="upperLetter"/>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nsid w:val="6CA41985"/>
    <w:multiLevelType w:val="multilevel"/>
    <w:tmpl w:val="6CA41985"/>
    <w:lvl w:ilvl="0">
      <w:start w:val="1"/>
      <w:numFmt w:val="decimal"/>
      <w:pStyle w:val="affa"/>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nsid w:val="6CE42AC1"/>
    <w:multiLevelType w:val="multilevel"/>
    <w:tmpl w:val="6CE42AC1"/>
    <w:lvl w:ilvl="0">
      <w:start w:val="1"/>
      <w:numFmt w:val="lowerLetter"/>
      <w:pStyle w:val="a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6CEA2025"/>
    <w:multiLevelType w:val="multilevel"/>
    <w:tmpl w:val="95FA41A4"/>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2978" w:firstLine="0"/>
      </w:pPr>
      <w:rPr>
        <w:rFonts w:ascii="黑体" w:eastAsia="黑体" w:hint="eastAsia"/>
        <w:b w:val="0"/>
        <w:i w:val="0"/>
        <w:sz w:val="21"/>
      </w:rPr>
    </w:lvl>
    <w:lvl w:ilvl="2">
      <w:start w:val="1"/>
      <w:numFmt w:val="decimal"/>
      <w:pStyle w:val="affe"/>
      <w:suff w:val="nothing"/>
      <w:lvlText w:val="%1%2.%3　"/>
      <w:lvlJc w:val="left"/>
      <w:pPr>
        <w:ind w:left="1985"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lang w:eastAsia="zh-CN"/>
      </w:rPr>
    </w:lvl>
    <w:lvl w:ilvl="3">
      <w:start w:val="1"/>
      <w:numFmt w:val="decimal"/>
      <w:pStyle w:val="afff"/>
      <w:suff w:val="nothing"/>
      <w:lvlText w:val="%1%2.%3.%4　"/>
      <w:lvlJc w:val="left"/>
      <w:pPr>
        <w:ind w:left="2836"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29"/>
  </w:num>
  <w:num w:numId="3">
    <w:abstractNumId w:val="6"/>
  </w:num>
  <w:num w:numId="4">
    <w:abstractNumId w:val="25"/>
  </w:num>
  <w:num w:numId="5">
    <w:abstractNumId w:val="20"/>
  </w:num>
  <w:num w:numId="6">
    <w:abstractNumId w:val="15"/>
  </w:num>
  <w:num w:numId="7">
    <w:abstractNumId w:val="9"/>
  </w:num>
  <w:num w:numId="8">
    <w:abstractNumId w:val="4"/>
  </w:num>
  <w:num w:numId="9">
    <w:abstractNumId w:val="10"/>
  </w:num>
  <w:num w:numId="10">
    <w:abstractNumId w:val="18"/>
  </w:num>
  <w:num w:numId="11">
    <w:abstractNumId w:val="27"/>
  </w:num>
  <w:num w:numId="12">
    <w:abstractNumId w:val="13"/>
  </w:num>
  <w:num w:numId="13">
    <w:abstractNumId w:val="14"/>
  </w:num>
  <w:num w:numId="14">
    <w:abstractNumId w:val="8"/>
  </w:num>
  <w:num w:numId="15">
    <w:abstractNumId w:val="21"/>
  </w:num>
  <w:num w:numId="16">
    <w:abstractNumId w:val="23"/>
  </w:num>
  <w:num w:numId="17">
    <w:abstractNumId w:val="19"/>
  </w:num>
  <w:num w:numId="18">
    <w:abstractNumId w:val="31"/>
  </w:num>
  <w:num w:numId="19">
    <w:abstractNumId w:val="17"/>
  </w:num>
  <w:num w:numId="20">
    <w:abstractNumId w:val="2"/>
  </w:num>
  <w:num w:numId="21">
    <w:abstractNumId w:val="12"/>
  </w:num>
  <w:num w:numId="22">
    <w:abstractNumId w:val="32"/>
  </w:num>
  <w:num w:numId="23">
    <w:abstractNumId w:val="22"/>
  </w:num>
  <w:num w:numId="24">
    <w:abstractNumId w:val="7"/>
  </w:num>
  <w:num w:numId="25">
    <w:abstractNumId w:val="28"/>
  </w:num>
  <w:num w:numId="26">
    <w:abstractNumId w:val="30"/>
  </w:num>
  <w:num w:numId="27">
    <w:abstractNumId w:val="3"/>
  </w:num>
  <w:num w:numId="28">
    <w:abstractNumId w:val="5"/>
  </w:num>
  <w:num w:numId="29">
    <w:abstractNumId w:val="16"/>
  </w:num>
  <w:num w:numId="30">
    <w:abstractNumId w:val="26"/>
  </w:num>
  <w:num w:numId="31">
    <w:abstractNumId w:val="24"/>
  </w:num>
  <w:num w:numId="32">
    <w:abstractNumId w:val="0"/>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num>
  <w:num w:numId="35">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dministrator">
    <w15:presenceInfo w15:providerId="None" w15:userId="Administrator"/>
  </w15:person>
  <w15:person w15:author="LENOVO">
    <w15:presenceInfo w15:providerId="None" w15:userId="LENOVO"/>
  </w15:person>
  <w15:person w15:author="冬丽 蓝">
    <w15:presenceInfo w15:providerId="Windows Live" w15:userId="1dc5e21fcb8033d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trackRevisions/>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1024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DZjYmQwMDk0NjcwMDM2NWI3NGYyNDk1Y2VmNTE3ZjIifQ=="/>
  </w:docVars>
  <w:rsids>
    <w:rsidRoot w:val="004D0E56"/>
    <w:rsid w:val="A9EBD16C"/>
    <w:rsid w:val="AA1638E9"/>
    <w:rsid w:val="BCB78881"/>
    <w:rsid w:val="BEBF6D6A"/>
    <w:rsid w:val="CEED7C4D"/>
    <w:rsid w:val="D4F72B8E"/>
    <w:rsid w:val="D58F70EA"/>
    <w:rsid w:val="D5B7743E"/>
    <w:rsid w:val="DF5B4FC2"/>
    <w:rsid w:val="E3D9FF7A"/>
    <w:rsid w:val="EAFF808D"/>
    <w:rsid w:val="F6BE2F46"/>
    <w:rsid w:val="FDDFC947"/>
    <w:rsid w:val="FFBB6902"/>
    <w:rsid w:val="FFD3E8E5"/>
    <w:rsid w:val="0000040A"/>
    <w:rsid w:val="00000A94"/>
    <w:rsid w:val="000014E8"/>
    <w:rsid w:val="00001972"/>
    <w:rsid w:val="00001D9A"/>
    <w:rsid w:val="00002763"/>
    <w:rsid w:val="000074AD"/>
    <w:rsid w:val="00007B3A"/>
    <w:rsid w:val="000107E0"/>
    <w:rsid w:val="00011FDE"/>
    <w:rsid w:val="00012FFD"/>
    <w:rsid w:val="00014162"/>
    <w:rsid w:val="00014340"/>
    <w:rsid w:val="00016A9C"/>
    <w:rsid w:val="0002203E"/>
    <w:rsid w:val="00022184"/>
    <w:rsid w:val="00022762"/>
    <w:rsid w:val="000236A3"/>
    <w:rsid w:val="000238E0"/>
    <w:rsid w:val="00023C7C"/>
    <w:rsid w:val="000249DB"/>
    <w:rsid w:val="00025616"/>
    <w:rsid w:val="0002595E"/>
    <w:rsid w:val="000301E8"/>
    <w:rsid w:val="000303C3"/>
    <w:rsid w:val="000331D3"/>
    <w:rsid w:val="00033B5D"/>
    <w:rsid w:val="000346A5"/>
    <w:rsid w:val="000359C3"/>
    <w:rsid w:val="00035A7D"/>
    <w:rsid w:val="000365ED"/>
    <w:rsid w:val="000411DC"/>
    <w:rsid w:val="00041476"/>
    <w:rsid w:val="0004249A"/>
    <w:rsid w:val="00043282"/>
    <w:rsid w:val="00044286"/>
    <w:rsid w:val="00047F28"/>
    <w:rsid w:val="000503AA"/>
    <w:rsid w:val="000506A1"/>
    <w:rsid w:val="000515DD"/>
    <w:rsid w:val="0005265A"/>
    <w:rsid w:val="0005335B"/>
    <w:rsid w:val="000539DD"/>
    <w:rsid w:val="00053BD3"/>
    <w:rsid w:val="000556ED"/>
    <w:rsid w:val="00055FC6"/>
    <w:rsid w:val="00055FE2"/>
    <w:rsid w:val="0005616F"/>
    <w:rsid w:val="00060C2E"/>
    <w:rsid w:val="00061033"/>
    <w:rsid w:val="000619E9"/>
    <w:rsid w:val="000622D4"/>
    <w:rsid w:val="0006357D"/>
    <w:rsid w:val="00064345"/>
    <w:rsid w:val="00067F1E"/>
    <w:rsid w:val="000705DF"/>
    <w:rsid w:val="00071CC0"/>
    <w:rsid w:val="00071CFC"/>
    <w:rsid w:val="00072521"/>
    <w:rsid w:val="000736A8"/>
    <w:rsid w:val="000737A2"/>
    <w:rsid w:val="00073C8C"/>
    <w:rsid w:val="00077B64"/>
    <w:rsid w:val="000808D3"/>
    <w:rsid w:val="00080A1C"/>
    <w:rsid w:val="00082317"/>
    <w:rsid w:val="00082EF8"/>
    <w:rsid w:val="00083D2C"/>
    <w:rsid w:val="00086AA1"/>
    <w:rsid w:val="00087A77"/>
    <w:rsid w:val="00090CA6"/>
    <w:rsid w:val="00092B8A"/>
    <w:rsid w:val="00092FB0"/>
    <w:rsid w:val="000934C5"/>
    <w:rsid w:val="00093D25"/>
    <w:rsid w:val="00093DAB"/>
    <w:rsid w:val="00094D73"/>
    <w:rsid w:val="00095203"/>
    <w:rsid w:val="00096D63"/>
    <w:rsid w:val="000A0792"/>
    <w:rsid w:val="000A0B60"/>
    <w:rsid w:val="000A0EB8"/>
    <w:rsid w:val="000A19FC"/>
    <w:rsid w:val="000A296B"/>
    <w:rsid w:val="000A7311"/>
    <w:rsid w:val="000B060F"/>
    <w:rsid w:val="000B0739"/>
    <w:rsid w:val="000B1284"/>
    <w:rsid w:val="000B1592"/>
    <w:rsid w:val="000B1FF2"/>
    <w:rsid w:val="000B3CDA"/>
    <w:rsid w:val="000B6A0B"/>
    <w:rsid w:val="000B6D22"/>
    <w:rsid w:val="000C0F6C"/>
    <w:rsid w:val="000C11DB"/>
    <w:rsid w:val="000C1492"/>
    <w:rsid w:val="000C2FBD"/>
    <w:rsid w:val="000C40E4"/>
    <w:rsid w:val="000C4B41"/>
    <w:rsid w:val="000C57D6"/>
    <w:rsid w:val="000C6362"/>
    <w:rsid w:val="000C7666"/>
    <w:rsid w:val="000D0A9C"/>
    <w:rsid w:val="000D1795"/>
    <w:rsid w:val="000D3029"/>
    <w:rsid w:val="000D329A"/>
    <w:rsid w:val="000D4B9C"/>
    <w:rsid w:val="000D4EB6"/>
    <w:rsid w:val="000D63B7"/>
    <w:rsid w:val="000D753B"/>
    <w:rsid w:val="000D79DF"/>
    <w:rsid w:val="000E4C9E"/>
    <w:rsid w:val="000E6269"/>
    <w:rsid w:val="000E6FD7"/>
    <w:rsid w:val="000E7144"/>
    <w:rsid w:val="000E751D"/>
    <w:rsid w:val="000F06E1"/>
    <w:rsid w:val="000F0E3C"/>
    <w:rsid w:val="000F19D5"/>
    <w:rsid w:val="000F3374"/>
    <w:rsid w:val="000F4050"/>
    <w:rsid w:val="000F4AEA"/>
    <w:rsid w:val="000F624C"/>
    <w:rsid w:val="000F67E9"/>
    <w:rsid w:val="000F7DD0"/>
    <w:rsid w:val="00104926"/>
    <w:rsid w:val="00113B1E"/>
    <w:rsid w:val="0011711C"/>
    <w:rsid w:val="00117B49"/>
    <w:rsid w:val="00124E4F"/>
    <w:rsid w:val="001260B7"/>
    <w:rsid w:val="001265CB"/>
    <w:rsid w:val="00126D9D"/>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4239"/>
    <w:rsid w:val="00155596"/>
    <w:rsid w:val="00156B25"/>
    <w:rsid w:val="00156E1A"/>
    <w:rsid w:val="00157894"/>
    <w:rsid w:val="00157B55"/>
    <w:rsid w:val="001604F9"/>
    <w:rsid w:val="0016134F"/>
    <w:rsid w:val="001617F2"/>
    <w:rsid w:val="00163878"/>
    <w:rsid w:val="001642FA"/>
    <w:rsid w:val="001648ED"/>
    <w:rsid w:val="001649EB"/>
    <w:rsid w:val="00164BAF"/>
    <w:rsid w:val="00164FA8"/>
    <w:rsid w:val="00165065"/>
    <w:rsid w:val="00165434"/>
    <w:rsid w:val="0016580B"/>
    <w:rsid w:val="00165F49"/>
    <w:rsid w:val="00166B88"/>
    <w:rsid w:val="0016770A"/>
    <w:rsid w:val="00170804"/>
    <w:rsid w:val="001708E9"/>
    <w:rsid w:val="0017340B"/>
    <w:rsid w:val="00173FB1"/>
    <w:rsid w:val="001746A1"/>
    <w:rsid w:val="00176DC5"/>
    <w:rsid w:val="00176DFD"/>
    <w:rsid w:val="001852C9"/>
    <w:rsid w:val="00187A0B"/>
    <w:rsid w:val="00190087"/>
    <w:rsid w:val="001913C4"/>
    <w:rsid w:val="0019348F"/>
    <w:rsid w:val="00193A07"/>
    <w:rsid w:val="00194C95"/>
    <w:rsid w:val="001955D3"/>
    <w:rsid w:val="00195C34"/>
    <w:rsid w:val="00196DD9"/>
    <w:rsid w:val="00196EF5"/>
    <w:rsid w:val="001A1A53"/>
    <w:rsid w:val="001A234A"/>
    <w:rsid w:val="001A2F97"/>
    <w:rsid w:val="001A4CF3"/>
    <w:rsid w:val="001A6696"/>
    <w:rsid w:val="001A6F95"/>
    <w:rsid w:val="001B06E8"/>
    <w:rsid w:val="001B71D0"/>
    <w:rsid w:val="001B71EE"/>
    <w:rsid w:val="001C04A8"/>
    <w:rsid w:val="001C15AB"/>
    <w:rsid w:val="001C2C03"/>
    <w:rsid w:val="001C42F7"/>
    <w:rsid w:val="001C49E5"/>
    <w:rsid w:val="001C680C"/>
    <w:rsid w:val="001C7FEA"/>
    <w:rsid w:val="001D0499"/>
    <w:rsid w:val="001D0BBE"/>
    <w:rsid w:val="001D0ED4"/>
    <w:rsid w:val="001D212F"/>
    <w:rsid w:val="001D29D7"/>
    <w:rsid w:val="001D2DE7"/>
    <w:rsid w:val="001D411C"/>
    <w:rsid w:val="001E151A"/>
    <w:rsid w:val="001E1B6A"/>
    <w:rsid w:val="001E2484"/>
    <w:rsid w:val="001E3CC4"/>
    <w:rsid w:val="001E4882"/>
    <w:rsid w:val="001E4FA7"/>
    <w:rsid w:val="001E64E6"/>
    <w:rsid w:val="001E73AB"/>
    <w:rsid w:val="001E7931"/>
    <w:rsid w:val="001F092D"/>
    <w:rsid w:val="001F143A"/>
    <w:rsid w:val="001F1605"/>
    <w:rsid w:val="001F2508"/>
    <w:rsid w:val="001F4816"/>
    <w:rsid w:val="001F53C1"/>
    <w:rsid w:val="001F69B4"/>
    <w:rsid w:val="001F77C7"/>
    <w:rsid w:val="00200183"/>
    <w:rsid w:val="00200333"/>
    <w:rsid w:val="0020107D"/>
    <w:rsid w:val="00202AA4"/>
    <w:rsid w:val="002031F7"/>
    <w:rsid w:val="002040E6"/>
    <w:rsid w:val="0020527B"/>
    <w:rsid w:val="00205C9B"/>
    <w:rsid w:val="00205F2C"/>
    <w:rsid w:val="00210B15"/>
    <w:rsid w:val="00210C77"/>
    <w:rsid w:val="002142EA"/>
    <w:rsid w:val="00215ADD"/>
    <w:rsid w:val="002204BB"/>
    <w:rsid w:val="00221B79"/>
    <w:rsid w:val="00221C6B"/>
    <w:rsid w:val="00223350"/>
    <w:rsid w:val="00223849"/>
    <w:rsid w:val="002253A1"/>
    <w:rsid w:val="00225CF8"/>
    <w:rsid w:val="0022794E"/>
    <w:rsid w:val="002311C2"/>
    <w:rsid w:val="002324C9"/>
    <w:rsid w:val="00233D64"/>
    <w:rsid w:val="0023482A"/>
    <w:rsid w:val="002359CB"/>
    <w:rsid w:val="00243540"/>
    <w:rsid w:val="0024497B"/>
    <w:rsid w:val="0024515B"/>
    <w:rsid w:val="00246021"/>
    <w:rsid w:val="0024666E"/>
    <w:rsid w:val="00247F52"/>
    <w:rsid w:val="00250B25"/>
    <w:rsid w:val="00250BBE"/>
    <w:rsid w:val="00250FF6"/>
    <w:rsid w:val="002515C2"/>
    <w:rsid w:val="0025194F"/>
    <w:rsid w:val="00255573"/>
    <w:rsid w:val="002558F0"/>
    <w:rsid w:val="00256405"/>
    <w:rsid w:val="0026083C"/>
    <w:rsid w:val="0026148A"/>
    <w:rsid w:val="0026166D"/>
    <w:rsid w:val="00262696"/>
    <w:rsid w:val="002637BE"/>
    <w:rsid w:val="00263D25"/>
    <w:rsid w:val="00263E98"/>
    <w:rsid w:val="002643C3"/>
    <w:rsid w:val="00264A0C"/>
    <w:rsid w:val="00266EEB"/>
    <w:rsid w:val="00267B66"/>
    <w:rsid w:val="00267BC0"/>
    <w:rsid w:val="00267EF4"/>
    <w:rsid w:val="00270738"/>
    <w:rsid w:val="00270CB8"/>
    <w:rsid w:val="00272681"/>
    <w:rsid w:val="00272B08"/>
    <w:rsid w:val="00281BB8"/>
    <w:rsid w:val="00281E9E"/>
    <w:rsid w:val="00282405"/>
    <w:rsid w:val="00285170"/>
    <w:rsid w:val="00285361"/>
    <w:rsid w:val="00292D60"/>
    <w:rsid w:val="00293B30"/>
    <w:rsid w:val="00293ED6"/>
    <w:rsid w:val="00294D34"/>
    <w:rsid w:val="00294E3B"/>
    <w:rsid w:val="00296193"/>
    <w:rsid w:val="002969AB"/>
    <w:rsid w:val="00296C66"/>
    <w:rsid w:val="00296EBE"/>
    <w:rsid w:val="002974E3"/>
    <w:rsid w:val="00297C7F"/>
    <w:rsid w:val="002A0608"/>
    <w:rsid w:val="002A084B"/>
    <w:rsid w:val="002A1260"/>
    <w:rsid w:val="002A1589"/>
    <w:rsid w:val="002A1608"/>
    <w:rsid w:val="002A25DC"/>
    <w:rsid w:val="002A3AAB"/>
    <w:rsid w:val="002A4CEA"/>
    <w:rsid w:val="002A5098"/>
    <w:rsid w:val="002A5147"/>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6D31"/>
    <w:rsid w:val="002C7EBB"/>
    <w:rsid w:val="002D06C1"/>
    <w:rsid w:val="002D2BED"/>
    <w:rsid w:val="002D371B"/>
    <w:rsid w:val="002D42B5"/>
    <w:rsid w:val="002D4F1A"/>
    <w:rsid w:val="002D6EC6"/>
    <w:rsid w:val="002D7002"/>
    <w:rsid w:val="002D7679"/>
    <w:rsid w:val="002D79AC"/>
    <w:rsid w:val="002E039D"/>
    <w:rsid w:val="002E4D5A"/>
    <w:rsid w:val="002E5B85"/>
    <w:rsid w:val="002E6326"/>
    <w:rsid w:val="002F1CFE"/>
    <w:rsid w:val="002F20BE"/>
    <w:rsid w:val="002F30E0"/>
    <w:rsid w:val="002F35E4"/>
    <w:rsid w:val="002F3730"/>
    <w:rsid w:val="002F38E1"/>
    <w:rsid w:val="002F7AF6"/>
    <w:rsid w:val="00300E63"/>
    <w:rsid w:val="00301228"/>
    <w:rsid w:val="00302067"/>
    <w:rsid w:val="00302F5F"/>
    <w:rsid w:val="0030441D"/>
    <w:rsid w:val="00305F32"/>
    <w:rsid w:val="00306063"/>
    <w:rsid w:val="00306146"/>
    <w:rsid w:val="00306C4E"/>
    <w:rsid w:val="00307D3D"/>
    <w:rsid w:val="003132CA"/>
    <w:rsid w:val="00313B85"/>
    <w:rsid w:val="00314575"/>
    <w:rsid w:val="00317988"/>
    <w:rsid w:val="00321C55"/>
    <w:rsid w:val="003221B4"/>
    <w:rsid w:val="0032258D"/>
    <w:rsid w:val="00322E62"/>
    <w:rsid w:val="00323A83"/>
    <w:rsid w:val="00324D13"/>
    <w:rsid w:val="00324EDD"/>
    <w:rsid w:val="00325C1E"/>
    <w:rsid w:val="00326A59"/>
    <w:rsid w:val="00332805"/>
    <w:rsid w:val="003331E4"/>
    <w:rsid w:val="00336C64"/>
    <w:rsid w:val="00337162"/>
    <w:rsid w:val="00340EFE"/>
    <w:rsid w:val="00341101"/>
    <w:rsid w:val="0034194F"/>
    <w:rsid w:val="00344605"/>
    <w:rsid w:val="003474AA"/>
    <w:rsid w:val="00350D1D"/>
    <w:rsid w:val="003518DF"/>
    <w:rsid w:val="00352C83"/>
    <w:rsid w:val="00352F1A"/>
    <w:rsid w:val="00353507"/>
    <w:rsid w:val="00356315"/>
    <w:rsid w:val="003602EC"/>
    <w:rsid w:val="0036107C"/>
    <w:rsid w:val="003615D2"/>
    <w:rsid w:val="00362E71"/>
    <w:rsid w:val="00363764"/>
    <w:rsid w:val="0036429C"/>
    <w:rsid w:val="00364A53"/>
    <w:rsid w:val="003654CB"/>
    <w:rsid w:val="00365AA9"/>
    <w:rsid w:val="00365F86"/>
    <w:rsid w:val="00365F87"/>
    <w:rsid w:val="003669EF"/>
    <w:rsid w:val="00366E89"/>
    <w:rsid w:val="003705F4"/>
    <w:rsid w:val="00370D58"/>
    <w:rsid w:val="00371316"/>
    <w:rsid w:val="003756FE"/>
    <w:rsid w:val="00376713"/>
    <w:rsid w:val="00381815"/>
    <w:rsid w:val="003819AF"/>
    <w:rsid w:val="0038204D"/>
    <w:rsid w:val="003820E9"/>
    <w:rsid w:val="00382DE7"/>
    <w:rsid w:val="00384CAA"/>
    <w:rsid w:val="00384FFC"/>
    <w:rsid w:val="003872FC"/>
    <w:rsid w:val="00387ADC"/>
    <w:rsid w:val="00390020"/>
    <w:rsid w:val="003903D6"/>
    <w:rsid w:val="00390853"/>
    <w:rsid w:val="00390EE6"/>
    <w:rsid w:val="0039118F"/>
    <w:rsid w:val="003918F8"/>
    <w:rsid w:val="00392AD7"/>
    <w:rsid w:val="003934ED"/>
    <w:rsid w:val="003938D9"/>
    <w:rsid w:val="00393F4A"/>
    <w:rsid w:val="00394376"/>
    <w:rsid w:val="003943FF"/>
    <w:rsid w:val="003974EB"/>
    <w:rsid w:val="00397CC5"/>
    <w:rsid w:val="003A11B5"/>
    <w:rsid w:val="003A11D1"/>
    <w:rsid w:val="003A1582"/>
    <w:rsid w:val="003A3D9C"/>
    <w:rsid w:val="003A4077"/>
    <w:rsid w:val="003A4AA7"/>
    <w:rsid w:val="003A4ED6"/>
    <w:rsid w:val="003B09AD"/>
    <w:rsid w:val="003B1F18"/>
    <w:rsid w:val="003B5BF0"/>
    <w:rsid w:val="003B60BF"/>
    <w:rsid w:val="003B6BE3"/>
    <w:rsid w:val="003C010C"/>
    <w:rsid w:val="003C0A6C"/>
    <w:rsid w:val="003C14F8"/>
    <w:rsid w:val="003C46BD"/>
    <w:rsid w:val="003C5A43"/>
    <w:rsid w:val="003C7E4D"/>
    <w:rsid w:val="003D0519"/>
    <w:rsid w:val="003D073C"/>
    <w:rsid w:val="003D0FF6"/>
    <w:rsid w:val="003D262C"/>
    <w:rsid w:val="003D2BD2"/>
    <w:rsid w:val="003D37CA"/>
    <w:rsid w:val="003D419A"/>
    <w:rsid w:val="003D4967"/>
    <w:rsid w:val="003D6D61"/>
    <w:rsid w:val="003D7D67"/>
    <w:rsid w:val="003E019F"/>
    <w:rsid w:val="003E091D"/>
    <w:rsid w:val="003E1C53"/>
    <w:rsid w:val="003E2A69"/>
    <w:rsid w:val="003E2D49"/>
    <w:rsid w:val="003E2FD4"/>
    <w:rsid w:val="003E3E8C"/>
    <w:rsid w:val="003E49F6"/>
    <w:rsid w:val="003E4DC7"/>
    <w:rsid w:val="003E660F"/>
    <w:rsid w:val="003F07F2"/>
    <w:rsid w:val="003F0841"/>
    <w:rsid w:val="003F23D3"/>
    <w:rsid w:val="003F2B25"/>
    <w:rsid w:val="003F3F08"/>
    <w:rsid w:val="003F4863"/>
    <w:rsid w:val="003F49F1"/>
    <w:rsid w:val="003F6272"/>
    <w:rsid w:val="004001E6"/>
    <w:rsid w:val="00400E72"/>
    <w:rsid w:val="00401400"/>
    <w:rsid w:val="00404014"/>
    <w:rsid w:val="00404869"/>
    <w:rsid w:val="004056FD"/>
    <w:rsid w:val="00405884"/>
    <w:rsid w:val="004077A3"/>
    <w:rsid w:val="00407D39"/>
    <w:rsid w:val="0041477A"/>
    <w:rsid w:val="004166DE"/>
    <w:rsid w:val="004167A3"/>
    <w:rsid w:val="00417EF2"/>
    <w:rsid w:val="0042145C"/>
    <w:rsid w:val="00423CBD"/>
    <w:rsid w:val="00424D82"/>
    <w:rsid w:val="00432DAA"/>
    <w:rsid w:val="00434305"/>
    <w:rsid w:val="00435DF7"/>
    <w:rsid w:val="0044083F"/>
    <w:rsid w:val="00441AE7"/>
    <w:rsid w:val="00443CCE"/>
    <w:rsid w:val="00443CCF"/>
    <w:rsid w:val="00445574"/>
    <w:rsid w:val="004455D3"/>
    <w:rsid w:val="004467F1"/>
    <w:rsid w:val="004467FB"/>
    <w:rsid w:val="00452D6B"/>
    <w:rsid w:val="00454484"/>
    <w:rsid w:val="0045517B"/>
    <w:rsid w:val="00462981"/>
    <w:rsid w:val="00463B77"/>
    <w:rsid w:val="00463C7B"/>
    <w:rsid w:val="0046400A"/>
    <w:rsid w:val="004644A6"/>
    <w:rsid w:val="0046497D"/>
    <w:rsid w:val="004659BD"/>
    <w:rsid w:val="00466024"/>
    <w:rsid w:val="00466D03"/>
    <w:rsid w:val="00467569"/>
    <w:rsid w:val="00470775"/>
    <w:rsid w:val="004733A9"/>
    <w:rsid w:val="00473BB8"/>
    <w:rsid w:val="004746B1"/>
    <w:rsid w:val="0047583F"/>
    <w:rsid w:val="00475DE8"/>
    <w:rsid w:val="00481C44"/>
    <w:rsid w:val="00482512"/>
    <w:rsid w:val="0048398E"/>
    <w:rsid w:val="00484936"/>
    <w:rsid w:val="004856F7"/>
    <w:rsid w:val="00485C89"/>
    <w:rsid w:val="00486BE3"/>
    <w:rsid w:val="00486EF9"/>
    <w:rsid w:val="00487C59"/>
    <w:rsid w:val="00487E14"/>
    <w:rsid w:val="004902FC"/>
    <w:rsid w:val="004905E4"/>
    <w:rsid w:val="00490A89"/>
    <w:rsid w:val="00490AB4"/>
    <w:rsid w:val="00492F02"/>
    <w:rsid w:val="004933E1"/>
    <w:rsid w:val="004939AE"/>
    <w:rsid w:val="00494325"/>
    <w:rsid w:val="004A12DF"/>
    <w:rsid w:val="004A1BA8"/>
    <w:rsid w:val="004A4B57"/>
    <w:rsid w:val="004A63FA"/>
    <w:rsid w:val="004A671C"/>
    <w:rsid w:val="004A6A3D"/>
    <w:rsid w:val="004A7C1E"/>
    <w:rsid w:val="004B0272"/>
    <w:rsid w:val="004B2701"/>
    <w:rsid w:val="004B2E1B"/>
    <w:rsid w:val="004B3AA8"/>
    <w:rsid w:val="004B3E93"/>
    <w:rsid w:val="004B6301"/>
    <w:rsid w:val="004B723E"/>
    <w:rsid w:val="004C070D"/>
    <w:rsid w:val="004C1FBC"/>
    <w:rsid w:val="004C25A2"/>
    <w:rsid w:val="004C3F1D"/>
    <w:rsid w:val="004C458D"/>
    <w:rsid w:val="004C7556"/>
    <w:rsid w:val="004C7E8B"/>
    <w:rsid w:val="004C7E9D"/>
    <w:rsid w:val="004C7F67"/>
    <w:rsid w:val="004D076D"/>
    <w:rsid w:val="004D0E56"/>
    <w:rsid w:val="004D0EF1"/>
    <w:rsid w:val="004D2253"/>
    <w:rsid w:val="004D32BE"/>
    <w:rsid w:val="004D4406"/>
    <w:rsid w:val="004D55BF"/>
    <w:rsid w:val="004D7C42"/>
    <w:rsid w:val="004E02B2"/>
    <w:rsid w:val="004E0465"/>
    <w:rsid w:val="004E127B"/>
    <w:rsid w:val="004E1C0A"/>
    <w:rsid w:val="004E30C5"/>
    <w:rsid w:val="004E4AA5"/>
    <w:rsid w:val="004E4AEE"/>
    <w:rsid w:val="004E528C"/>
    <w:rsid w:val="004E59E3"/>
    <w:rsid w:val="004E67C0"/>
    <w:rsid w:val="004F202B"/>
    <w:rsid w:val="004F312F"/>
    <w:rsid w:val="004F391A"/>
    <w:rsid w:val="004F3CFB"/>
    <w:rsid w:val="004F5AEC"/>
    <w:rsid w:val="004F6456"/>
    <w:rsid w:val="004F696E"/>
    <w:rsid w:val="004F6C71"/>
    <w:rsid w:val="0050079D"/>
    <w:rsid w:val="00500AB7"/>
    <w:rsid w:val="00501139"/>
    <w:rsid w:val="00501909"/>
    <w:rsid w:val="005028A4"/>
    <w:rsid w:val="0050363E"/>
    <w:rsid w:val="005039BC"/>
    <w:rsid w:val="005043BB"/>
    <w:rsid w:val="00504A3D"/>
    <w:rsid w:val="00505159"/>
    <w:rsid w:val="00505767"/>
    <w:rsid w:val="00506762"/>
    <w:rsid w:val="005073F0"/>
    <w:rsid w:val="00510A7B"/>
    <w:rsid w:val="0051159F"/>
    <w:rsid w:val="00512F6E"/>
    <w:rsid w:val="00513038"/>
    <w:rsid w:val="00514174"/>
    <w:rsid w:val="00516088"/>
    <w:rsid w:val="00516B0B"/>
    <w:rsid w:val="005220EC"/>
    <w:rsid w:val="00523F95"/>
    <w:rsid w:val="00524D65"/>
    <w:rsid w:val="00525B16"/>
    <w:rsid w:val="00531EBB"/>
    <w:rsid w:val="005336D8"/>
    <w:rsid w:val="00533D04"/>
    <w:rsid w:val="00534804"/>
    <w:rsid w:val="00534BDF"/>
    <w:rsid w:val="005354EA"/>
    <w:rsid w:val="0053585F"/>
    <w:rsid w:val="00535EC4"/>
    <w:rsid w:val="00535ED9"/>
    <w:rsid w:val="0053692B"/>
    <w:rsid w:val="00541853"/>
    <w:rsid w:val="0054197C"/>
    <w:rsid w:val="00543BDA"/>
    <w:rsid w:val="005441CC"/>
    <w:rsid w:val="005479DA"/>
    <w:rsid w:val="00547BCC"/>
    <w:rsid w:val="00547F55"/>
    <w:rsid w:val="0055013B"/>
    <w:rsid w:val="00551DCA"/>
    <w:rsid w:val="00551F6F"/>
    <w:rsid w:val="005537B1"/>
    <w:rsid w:val="00555044"/>
    <w:rsid w:val="0055701B"/>
    <w:rsid w:val="00561475"/>
    <w:rsid w:val="00562308"/>
    <w:rsid w:val="00562DA7"/>
    <w:rsid w:val="005637EC"/>
    <w:rsid w:val="00563B02"/>
    <w:rsid w:val="0056487B"/>
    <w:rsid w:val="00564FB9"/>
    <w:rsid w:val="00571B8C"/>
    <w:rsid w:val="00572ACF"/>
    <w:rsid w:val="00573D9E"/>
    <w:rsid w:val="00575BEA"/>
    <w:rsid w:val="00577FBB"/>
    <w:rsid w:val="005801E3"/>
    <w:rsid w:val="005802FE"/>
    <w:rsid w:val="00581802"/>
    <w:rsid w:val="005836A8"/>
    <w:rsid w:val="0058409C"/>
    <w:rsid w:val="00584262"/>
    <w:rsid w:val="00586630"/>
    <w:rsid w:val="00587ADD"/>
    <w:rsid w:val="00593A49"/>
    <w:rsid w:val="0059418E"/>
    <w:rsid w:val="00596160"/>
    <w:rsid w:val="005966E2"/>
    <w:rsid w:val="00597007"/>
    <w:rsid w:val="005A0966"/>
    <w:rsid w:val="005A11B7"/>
    <w:rsid w:val="005A2295"/>
    <w:rsid w:val="005A260B"/>
    <w:rsid w:val="005A4A1B"/>
    <w:rsid w:val="005A7830"/>
    <w:rsid w:val="005A7FCE"/>
    <w:rsid w:val="005B0F3F"/>
    <w:rsid w:val="005B143B"/>
    <w:rsid w:val="005B191C"/>
    <w:rsid w:val="005B1DC7"/>
    <w:rsid w:val="005B46D0"/>
    <w:rsid w:val="005B4903"/>
    <w:rsid w:val="005B5007"/>
    <w:rsid w:val="005B51CE"/>
    <w:rsid w:val="005B5885"/>
    <w:rsid w:val="005B5CD7"/>
    <w:rsid w:val="005B6CF6"/>
    <w:rsid w:val="005B7422"/>
    <w:rsid w:val="005C01F1"/>
    <w:rsid w:val="005C12D9"/>
    <w:rsid w:val="005C29B8"/>
    <w:rsid w:val="005C5F21"/>
    <w:rsid w:val="005C7156"/>
    <w:rsid w:val="005D024A"/>
    <w:rsid w:val="005D0C75"/>
    <w:rsid w:val="005D274B"/>
    <w:rsid w:val="005D280A"/>
    <w:rsid w:val="005D31BF"/>
    <w:rsid w:val="005D38B1"/>
    <w:rsid w:val="005D4171"/>
    <w:rsid w:val="005D6896"/>
    <w:rsid w:val="005D6A95"/>
    <w:rsid w:val="005D6B2C"/>
    <w:rsid w:val="005D6D9C"/>
    <w:rsid w:val="005E0204"/>
    <w:rsid w:val="005E2335"/>
    <w:rsid w:val="005E34CA"/>
    <w:rsid w:val="005E3C18"/>
    <w:rsid w:val="005E4250"/>
    <w:rsid w:val="005E6812"/>
    <w:rsid w:val="005E7830"/>
    <w:rsid w:val="005E7881"/>
    <w:rsid w:val="005E78E0"/>
    <w:rsid w:val="005F0D9C"/>
    <w:rsid w:val="005F284E"/>
    <w:rsid w:val="005F3C42"/>
    <w:rsid w:val="006015CE"/>
    <w:rsid w:val="00603BDA"/>
    <w:rsid w:val="00604784"/>
    <w:rsid w:val="00606419"/>
    <w:rsid w:val="00607D29"/>
    <w:rsid w:val="00610F55"/>
    <w:rsid w:val="00612952"/>
    <w:rsid w:val="00614C1A"/>
    <w:rsid w:val="00614CC1"/>
    <w:rsid w:val="00615A9D"/>
    <w:rsid w:val="00615B1B"/>
    <w:rsid w:val="00617387"/>
    <w:rsid w:val="006205D6"/>
    <w:rsid w:val="006234DE"/>
    <w:rsid w:val="00623DED"/>
    <w:rsid w:val="006252D8"/>
    <w:rsid w:val="006259BC"/>
    <w:rsid w:val="0062636B"/>
    <w:rsid w:val="00632182"/>
    <w:rsid w:val="00632AE0"/>
    <w:rsid w:val="00632F6B"/>
    <w:rsid w:val="00633C17"/>
    <w:rsid w:val="00634D9E"/>
    <w:rsid w:val="00636E3E"/>
    <w:rsid w:val="006379F7"/>
    <w:rsid w:val="00637E4D"/>
    <w:rsid w:val="00640280"/>
    <w:rsid w:val="00640620"/>
    <w:rsid w:val="00641A1F"/>
    <w:rsid w:val="00645904"/>
    <w:rsid w:val="00645FEF"/>
    <w:rsid w:val="00650828"/>
    <w:rsid w:val="00651ACB"/>
    <w:rsid w:val="00651C47"/>
    <w:rsid w:val="00652AB2"/>
    <w:rsid w:val="00653FED"/>
    <w:rsid w:val="00654EC0"/>
    <w:rsid w:val="0065525B"/>
    <w:rsid w:val="00655D4F"/>
    <w:rsid w:val="00656D29"/>
    <w:rsid w:val="00657366"/>
    <w:rsid w:val="006600F8"/>
    <w:rsid w:val="006640E5"/>
    <w:rsid w:val="006646F1"/>
    <w:rsid w:val="00664929"/>
    <w:rsid w:val="00664F62"/>
    <w:rsid w:val="006655E1"/>
    <w:rsid w:val="00665E67"/>
    <w:rsid w:val="00672060"/>
    <w:rsid w:val="00672BFD"/>
    <w:rsid w:val="006747C2"/>
    <w:rsid w:val="00676CEB"/>
    <w:rsid w:val="006770F4"/>
    <w:rsid w:val="00677A84"/>
    <w:rsid w:val="0068026D"/>
    <w:rsid w:val="0068099F"/>
    <w:rsid w:val="00680A27"/>
    <w:rsid w:val="006816A4"/>
    <w:rsid w:val="006819B8"/>
    <w:rsid w:val="00682193"/>
    <w:rsid w:val="006840A6"/>
    <w:rsid w:val="006850CD"/>
    <w:rsid w:val="00685AAB"/>
    <w:rsid w:val="00687597"/>
    <w:rsid w:val="006908C5"/>
    <w:rsid w:val="00690C0E"/>
    <w:rsid w:val="006A07AA"/>
    <w:rsid w:val="006A1F4D"/>
    <w:rsid w:val="006A25E5"/>
    <w:rsid w:val="006A2B46"/>
    <w:rsid w:val="006A307C"/>
    <w:rsid w:val="006A336D"/>
    <w:rsid w:val="006A37B9"/>
    <w:rsid w:val="006A4C76"/>
    <w:rsid w:val="006A5BA5"/>
    <w:rsid w:val="006B0372"/>
    <w:rsid w:val="006B2672"/>
    <w:rsid w:val="006B54BF"/>
    <w:rsid w:val="006B55AA"/>
    <w:rsid w:val="006B5F44"/>
    <w:rsid w:val="006B5F90"/>
    <w:rsid w:val="006B62E4"/>
    <w:rsid w:val="006C1946"/>
    <w:rsid w:val="006C1BBA"/>
    <w:rsid w:val="006C2079"/>
    <w:rsid w:val="006C5A62"/>
    <w:rsid w:val="006C5D68"/>
    <w:rsid w:val="006C6976"/>
    <w:rsid w:val="006C6DD0"/>
    <w:rsid w:val="006D04EA"/>
    <w:rsid w:val="006D16C4"/>
    <w:rsid w:val="006D20A2"/>
    <w:rsid w:val="006D3E96"/>
    <w:rsid w:val="006D4515"/>
    <w:rsid w:val="006D4BB1"/>
    <w:rsid w:val="006D6593"/>
    <w:rsid w:val="006F03A8"/>
    <w:rsid w:val="006F2ACA"/>
    <w:rsid w:val="006F2ADC"/>
    <w:rsid w:val="006F2BFE"/>
    <w:rsid w:val="006F31E9"/>
    <w:rsid w:val="006F6284"/>
    <w:rsid w:val="006F6DF9"/>
    <w:rsid w:val="007002C5"/>
    <w:rsid w:val="00701BAC"/>
    <w:rsid w:val="00703151"/>
    <w:rsid w:val="00704387"/>
    <w:rsid w:val="00706CA5"/>
    <w:rsid w:val="00707669"/>
    <w:rsid w:val="00711CBA"/>
    <w:rsid w:val="00711FB5"/>
    <w:rsid w:val="00712A01"/>
    <w:rsid w:val="0071397B"/>
    <w:rsid w:val="00714F58"/>
    <w:rsid w:val="007164CE"/>
    <w:rsid w:val="00716777"/>
    <w:rsid w:val="0072139A"/>
    <w:rsid w:val="00722FBF"/>
    <w:rsid w:val="00722FC2"/>
    <w:rsid w:val="00724E1B"/>
    <w:rsid w:val="00725075"/>
    <w:rsid w:val="00725949"/>
    <w:rsid w:val="00727C7D"/>
    <w:rsid w:val="00727FA2"/>
    <w:rsid w:val="007322D9"/>
    <w:rsid w:val="00732BC0"/>
    <w:rsid w:val="0073341E"/>
    <w:rsid w:val="00735A1A"/>
    <w:rsid w:val="0073720F"/>
    <w:rsid w:val="00737796"/>
    <w:rsid w:val="0074165C"/>
    <w:rsid w:val="00742C35"/>
    <w:rsid w:val="007432CA"/>
    <w:rsid w:val="007439EB"/>
    <w:rsid w:val="00743CB4"/>
    <w:rsid w:val="00743F0A"/>
    <w:rsid w:val="007444E8"/>
    <w:rsid w:val="0074548E"/>
    <w:rsid w:val="00745773"/>
    <w:rsid w:val="00746800"/>
    <w:rsid w:val="00746C8F"/>
    <w:rsid w:val="007501A8"/>
    <w:rsid w:val="00750D61"/>
    <w:rsid w:val="00750EE1"/>
    <w:rsid w:val="00752B4D"/>
    <w:rsid w:val="00754AD2"/>
    <w:rsid w:val="00755402"/>
    <w:rsid w:val="00755B18"/>
    <w:rsid w:val="00756B26"/>
    <w:rsid w:val="00756EDF"/>
    <w:rsid w:val="007600E3"/>
    <w:rsid w:val="00765C43"/>
    <w:rsid w:val="00765EFB"/>
    <w:rsid w:val="007671CA"/>
    <w:rsid w:val="00767C61"/>
    <w:rsid w:val="0077008A"/>
    <w:rsid w:val="00772FFA"/>
    <w:rsid w:val="00773C1F"/>
    <w:rsid w:val="00774DA4"/>
    <w:rsid w:val="00776599"/>
    <w:rsid w:val="0078114B"/>
    <w:rsid w:val="00781DD2"/>
    <w:rsid w:val="00783ECF"/>
    <w:rsid w:val="0078413A"/>
    <w:rsid w:val="007917F5"/>
    <w:rsid w:val="007952B2"/>
    <w:rsid w:val="007959E8"/>
    <w:rsid w:val="00795E9C"/>
    <w:rsid w:val="007A0521"/>
    <w:rsid w:val="007A2E12"/>
    <w:rsid w:val="007A3475"/>
    <w:rsid w:val="007A404B"/>
    <w:rsid w:val="007A41C8"/>
    <w:rsid w:val="007A54CE"/>
    <w:rsid w:val="007A5A5F"/>
    <w:rsid w:val="007A5D3A"/>
    <w:rsid w:val="007A6FD9"/>
    <w:rsid w:val="007A7FFA"/>
    <w:rsid w:val="007B04EB"/>
    <w:rsid w:val="007B0D4F"/>
    <w:rsid w:val="007B42C1"/>
    <w:rsid w:val="007B5A3D"/>
    <w:rsid w:val="007B5B95"/>
    <w:rsid w:val="007B6032"/>
    <w:rsid w:val="007B68EA"/>
    <w:rsid w:val="007B7453"/>
    <w:rsid w:val="007C12F2"/>
    <w:rsid w:val="007C2D89"/>
    <w:rsid w:val="007C4593"/>
    <w:rsid w:val="007C5309"/>
    <w:rsid w:val="007C6069"/>
    <w:rsid w:val="007D06C4"/>
    <w:rsid w:val="007D1352"/>
    <w:rsid w:val="007D2508"/>
    <w:rsid w:val="007D346A"/>
    <w:rsid w:val="007D3A13"/>
    <w:rsid w:val="007D643A"/>
    <w:rsid w:val="007D6518"/>
    <w:rsid w:val="007D6A74"/>
    <w:rsid w:val="007D76BD"/>
    <w:rsid w:val="007E0BF1"/>
    <w:rsid w:val="007F0ADE"/>
    <w:rsid w:val="007F0ED8"/>
    <w:rsid w:val="007F0F63"/>
    <w:rsid w:val="007F1973"/>
    <w:rsid w:val="007F6F80"/>
    <w:rsid w:val="007F75CE"/>
    <w:rsid w:val="008013A4"/>
    <w:rsid w:val="008027CE"/>
    <w:rsid w:val="00802F42"/>
    <w:rsid w:val="00803DD1"/>
    <w:rsid w:val="00804383"/>
    <w:rsid w:val="00804BB7"/>
    <w:rsid w:val="00804D41"/>
    <w:rsid w:val="00806AC7"/>
    <w:rsid w:val="00810257"/>
    <w:rsid w:val="008104F5"/>
    <w:rsid w:val="00811072"/>
    <w:rsid w:val="00811369"/>
    <w:rsid w:val="00813281"/>
    <w:rsid w:val="0081424F"/>
    <w:rsid w:val="00815419"/>
    <w:rsid w:val="008163C8"/>
    <w:rsid w:val="008164A1"/>
    <w:rsid w:val="00817325"/>
    <w:rsid w:val="008209E6"/>
    <w:rsid w:val="0082161A"/>
    <w:rsid w:val="00821D19"/>
    <w:rsid w:val="00823303"/>
    <w:rsid w:val="008233B2"/>
    <w:rsid w:val="00823A9F"/>
    <w:rsid w:val="00823AFF"/>
    <w:rsid w:val="00823C85"/>
    <w:rsid w:val="008244ED"/>
    <w:rsid w:val="00825138"/>
    <w:rsid w:val="008269DD"/>
    <w:rsid w:val="00830621"/>
    <w:rsid w:val="0083348C"/>
    <w:rsid w:val="008373D3"/>
    <w:rsid w:val="008378B2"/>
    <w:rsid w:val="00840617"/>
    <w:rsid w:val="00840F84"/>
    <w:rsid w:val="00842A47"/>
    <w:rsid w:val="00843C13"/>
    <w:rsid w:val="00843DEF"/>
    <w:rsid w:val="008454F8"/>
    <w:rsid w:val="0085173A"/>
    <w:rsid w:val="008603CE"/>
    <w:rsid w:val="0086100E"/>
    <w:rsid w:val="008613D5"/>
    <w:rsid w:val="008620FC"/>
    <w:rsid w:val="008627A5"/>
    <w:rsid w:val="00863965"/>
    <w:rsid w:val="00863B5A"/>
    <w:rsid w:val="00863E05"/>
    <w:rsid w:val="00865552"/>
    <w:rsid w:val="00865ACA"/>
    <w:rsid w:val="00865D28"/>
    <w:rsid w:val="00865F85"/>
    <w:rsid w:val="00867721"/>
    <w:rsid w:val="00867C10"/>
    <w:rsid w:val="00867F74"/>
    <w:rsid w:val="00870439"/>
    <w:rsid w:val="00870DA1"/>
    <w:rsid w:val="0087153F"/>
    <w:rsid w:val="00871778"/>
    <w:rsid w:val="00872E8B"/>
    <w:rsid w:val="00874487"/>
    <w:rsid w:val="008811B5"/>
    <w:rsid w:val="00883F93"/>
    <w:rsid w:val="00884D94"/>
    <w:rsid w:val="00884DB3"/>
    <w:rsid w:val="00885A9D"/>
    <w:rsid w:val="008864F6"/>
    <w:rsid w:val="00887003"/>
    <w:rsid w:val="0089049D"/>
    <w:rsid w:val="00890D89"/>
    <w:rsid w:val="008928C9"/>
    <w:rsid w:val="008930CB"/>
    <w:rsid w:val="008938DC"/>
    <w:rsid w:val="00893FD1"/>
    <w:rsid w:val="00894836"/>
    <w:rsid w:val="00895172"/>
    <w:rsid w:val="00895680"/>
    <w:rsid w:val="00896DFF"/>
    <w:rsid w:val="0089762C"/>
    <w:rsid w:val="008A173B"/>
    <w:rsid w:val="008A1893"/>
    <w:rsid w:val="008A57E6"/>
    <w:rsid w:val="008A6E52"/>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1E31"/>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BF9"/>
    <w:rsid w:val="008F3CD9"/>
    <w:rsid w:val="008F4C29"/>
    <w:rsid w:val="008F70BD"/>
    <w:rsid w:val="008F788F"/>
    <w:rsid w:val="008F7B4E"/>
    <w:rsid w:val="008F7EA2"/>
    <w:rsid w:val="00902722"/>
    <w:rsid w:val="0090272F"/>
    <w:rsid w:val="009027BC"/>
    <w:rsid w:val="009062E6"/>
    <w:rsid w:val="009075CF"/>
    <w:rsid w:val="00911BE5"/>
    <w:rsid w:val="00912E2D"/>
    <w:rsid w:val="00913CA9"/>
    <w:rsid w:val="009145AE"/>
    <w:rsid w:val="009146CE"/>
    <w:rsid w:val="00914CA7"/>
    <w:rsid w:val="00915AE8"/>
    <w:rsid w:val="00915C3E"/>
    <w:rsid w:val="009161A8"/>
    <w:rsid w:val="00916CB6"/>
    <w:rsid w:val="00917A6F"/>
    <w:rsid w:val="009245AE"/>
    <w:rsid w:val="009245F5"/>
    <w:rsid w:val="009249EC"/>
    <w:rsid w:val="00925B66"/>
    <w:rsid w:val="009273B3"/>
    <w:rsid w:val="009305B5"/>
    <w:rsid w:val="0093097B"/>
    <w:rsid w:val="00932626"/>
    <w:rsid w:val="00932B66"/>
    <w:rsid w:val="009378DD"/>
    <w:rsid w:val="009429D5"/>
    <w:rsid w:val="00942BF1"/>
    <w:rsid w:val="00945180"/>
    <w:rsid w:val="00945428"/>
    <w:rsid w:val="0094602A"/>
    <w:rsid w:val="0094607B"/>
    <w:rsid w:val="00950F93"/>
    <w:rsid w:val="00953604"/>
    <w:rsid w:val="0095496B"/>
    <w:rsid w:val="00956717"/>
    <w:rsid w:val="00956AF0"/>
    <w:rsid w:val="00960F1E"/>
    <w:rsid w:val="009610DC"/>
    <w:rsid w:val="00961490"/>
    <w:rsid w:val="00961C5A"/>
    <w:rsid w:val="00962243"/>
    <w:rsid w:val="0096381A"/>
    <w:rsid w:val="00965E04"/>
    <w:rsid w:val="009674AD"/>
    <w:rsid w:val="00970CDC"/>
    <w:rsid w:val="00972256"/>
    <w:rsid w:val="009728DF"/>
    <w:rsid w:val="00974858"/>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2BC"/>
    <w:rsid w:val="009A089C"/>
    <w:rsid w:val="009A118E"/>
    <w:rsid w:val="009A21CD"/>
    <w:rsid w:val="009A278C"/>
    <w:rsid w:val="009A2BC2"/>
    <w:rsid w:val="009A42C1"/>
    <w:rsid w:val="009A5429"/>
    <w:rsid w:val="009A72AD"/>
    <w:rsid w:val="009B0474"/>
    <w:rsid w:val="009B09E0"/>
    <w:rsid w:val="009B0BC5"/>
    <w:rsid w:val="009B1247"/>
    <w:rsid w:val="009B2C09"/>
    <w:rsid w:val="009B2CB7"/>
    <w:rsid w:val="009B6029"/>
    <w:rsid w:val="009B6971"/>
    <w:rsid w:val="009B7AF1"/>
    <w:rsid w:val="009C27F1"/>
    <w:rsid w:val="009C3152"/>
    <w:rsid w:val="009C3257"/>
    <w:rsid w:val="009C4CFA"/>
    <w:rsid w:val="009C5070"/>
    <w:rsid w:val="009D112C"/>
    <w:rsid w:val="009D1385"/>
    <w:rsid w:val="009D370F"/>
    <w:rsid w:val="009D47FA"/>
    <w:rsid w:val="009D4C5B"/>
    <w:rsid w:val="009D50D2"/>
    <w:rsid w:val="009D6BCA"/>
    <w:rsid w:val="009E0F62"/>
    <w:rsid w:val="009E16B5"/>
    <w:rsid w:val="009E4A58"/>
    <w:rsid w:val="009E5A2D"/>
    <w:rsid w:val="009E5AB2"/>
    <w:rsid w:val="009E6219"/>
    <w:rsid w:val="009F03B3"/>
    <w:rsid w:val="009F62FD"/>
    <w:rsid w:val="009F78F1"/>
    <w:rsid w:val="00A0096C"/>
    <w:rsid w:val="00A01757"/>
    <w:rsid w:val="00A0252D"/>
    <w:rsid w:val="00A025D1"/>
    <w:rsid w:val="00A028C0"/>
    <w:rsid w:val="00A02BAE"/>
    <w:rsid w:val="00A043A0"/>
    <w:rsid w:val="00A06A6B"/>
    <w:rsid w:val="00A07E47"/>
    <w:rsid w:val="00A10183"/>
    <w:rsid w:val="00A129D0"/>
    <w:rsid w:val="00A12C33"/>
    <w:rsid w:val="00A138BA"/>
    <w:rsid w:val="00A14C8E"/>
    <w:rsid w:val="00A153D9"/>
    <w:rsid w:val="00A159A8"/>
    <w:rsid w:val="00A15F09"/>
    <w:rsid w:val="00A169B6"/>
    <w:rsid w:val="00A2271D"/>
    <w:rsid w:val="00A237D5"/>
    <w:rsid w:val="00A2473B"/>
    <w:rsid w:val="00A2719A"/>
    <w:rsid w:val="00A2791C"/>
    <w:rsid w:val="00A30EFC"/>
    <w:rsid w:val="00A3183D"/>
    <w:rsid w:val="00A31984"/>
    <w:rsid w:val="00A3282D"/>
    <w:rsid w:val="00A32D73"/>
    <w:rsid w:val="00A331AC"/>
    <w:rsid w:val="00A3367B"/>
    <w:rsid w:val="00A33C67"/>
    <w:rsid w:val="00A3597D"/>
    <w:rsid w:val="00A369A8"/>
    <w:rsid w:val="00A36B49"/>
    <w:rsid w:val="00A36DD1"/>
    <w:rsid w:val="00A37BA7"/>
    <w:rsid w:val="00A4006C"/>
    <w:rsid w:val="00A40091"/>
    <w:rsid w:val="00A4030F"/>
    <w:rsid w:val="00A41595"/>
    <w:rsid w:val="00A41C79"/>
    <w:rsid w:val="00A41CB5"/>
    <w:rsid w:val="00A426E3"/>
    <w:rsid w:val="00A42CDF"/>
    <w:rsid w:val="00A4452E"/>
    <w:rsid w:val="00A4472C"/>
    <w:rsid w:val="00A44E69"/>
    <w:rsid w:val="00A45B0A"/>
    <w:rsid w:val="00A4661E"/>
    <w:rsid w:val="00A4685B"/>
    <w:rsid w:val="00A47418"/>
    <w:rsid w:val="00A55BD6"/>
    <w:rsid w:val="00A55D50"/>
    <w:rsid w:val="00A57142"/>
    <w:rsid w:val="00A63A5E"/>
    <w:rsid w:val="00A648CD"/>
    <w:rsid w:val="00A6537A"/>
    <w:rsid w:val="00A67866"/>
    <w:rsid w:val="00A70B07"/>
    <w:rsid w:val="00A71C35"/>
    <w:rsid w:val="00A722DE"/>
    <w:rsid w:val="00A723F8"/>
    <w:rsid w:val="00A74DAA"/>
    <w:rsid w:val="00A75E35"/>
    <w:rsid w:val="00A77383"/>
    <w:rsid w:val="00A77CCB"/>
    <w:rsid w:val="00A806FC"/>
    <w:rsid w:val="00A8138D"/>
    <w:rsid w:val="00A83D8D"/>
    <w:rsid w:val="00A8437F"/>
    <w:rsid w:val="00A8446B"/>
    <w:rsid w:val="00A844AE"/>
    <w:rsid w:val="00A8473F"/>
    <w:rsid w:val="00A860AB"/>
    <w:rsid w:val="00A862D6"/>
    <w:rsid w:val="00A8715E"/>
    <w:rsid w:val="00A9295B"/>
    <w:rsid w:val="00A93B09"/>
    <w:rsid w:val="00A952D7"/>
    <w:rsid w:val="00A95B61"/>
    <w:rsid w:val="00A963F7"/>
    <w:rsid w:val="00A96AD8"/>
    <w:rsid w:val="00AA052C"/>
    <w:rsid w:val="00AA1B95"/>
    <w:rsid w:val="00AA1E45"/>
    <w:rsid w:val="00AA4286"/>
    <w:rsid w:val="00AA456B"/>
    <w:rsid w:val="00AA57F5"/>
    <w:rsid w:val="00AA672E"/>
    <w:rsid w:val="00AA6EC9"/>
    <w:rsid w:val="00AB1CF8"/>
    <w:rsid w:val="00AB3927"/>
    <w:rsid w:val="00AB4943"/>
    <w:rsid w:val="00AB6309"/>
    <w:rsid w:val="00AB68A4"/>
    <w:rsid w:val="00AB6C5F"/>
    <w:rsid w:val="00AB7129"/>
    <w:rsid w:val="00AC27A6"/>
    <w:rsid w:val="00AC30F7"/>
    <w:rsid w:val="00AC3A5A"/>
    <w:rsid w:val="00AC4D95"/>
    <w:rsid w:val="00AC5DF4"/>
    <w:rsid w:val="00AD0AEF"/>
    <w:rsid w:val="00AD11B7"/>
    <w:rsid w:val="00AD1A94"/>
    <w:rsid w:val="00AD1C05"/>
    <w:rsid w:val="00AD245D"/>
    <w:rsid w:val="00AD4126"/>
    <w:rsid w:val="00AD421C"/>
    <w:rsid w:val="00AD44FA"/>
    <w:rsid w:val="00AD52AB"/>
    <w:rsid w:val="00AD7641"/>
    <w:rsid w:val="00AE070A"/>
    <w:rsid w:val="00AE101C"/>
    <w:rsid w:val="00AE2A69"/>
    <w:rsid w:val="00AE37E5"/>
    <w:rsid w:val="00AE5EB4"/>
    <w:rsid w:val="00AF0C18"/>
    <w:rsid w:val="00AF2532"/>
    <w:rsid w:val="00AF3929"/>
    <w:rsid w:val="00AF47C5"/>
    <w:rsid w:val="00AF5398"/>
    <w:rsid w:val="00AF5546"/>
    <w:rsid w:val="00B049AF"/>
    <w:rsid w:val="00B057A8"/>
    <w:rsid w:val="00B07242"/>
    <w:rsid w:val="00B10534"/>
    <w:rsid w:val="00B10A3A"/>
    <w:rsid w:val="00B113DB"/>
    <w:rsid w:val="00B11D8A"/>
    <w:rsid w:val="00B12981"/>
    <w:rsid w:val="00B13C7C"/>
    <w:rsid w:val="00B147DD"/>
    <w:rsid w:val="00B156FD"/>
    <w:rsid w:val="00B21F61"/>
    <w:rsid w:val="00B261F1"/>
    <w:rsid w:val="00B265BC"/>
    <w:rsid w:val="00B31FB1"/>
    <w:rsid w:val="00B33952"/>
    <w:rsid w:val="00B33C5E"/>
    <w:rsid w:val="00B342F4"/>
    <w:rsid w:val="00B34369"/>
    <w:rsid w:val="00B34DC2"/>
    <w:rsid w:val="00B378E5"/>
    <w:rsid w:val="00B40AE8"/>
    <w:rsid w:val="00B416A0"/>
    <w:rsid w:val="00B4346D"/>
    <w:rsid w:val="00B440F4"/>
    <w:rsid w:val="00B447A5"/>
    <w:rsid w:val="00B449FD"/>
    <w:rsid w:val="00B4654C"/>
    <w:rsid w:val="00B47293"/>
    <w:rsid w:val="00B50BC4"/>
    <w:rsid w:val="00B50E50"/>
    <w:rsid w:val="00B51E0C"/>
    <w:rsid w:val="00B52120"/>
    <w:rsid w:val="00B52D1E"/>
    <w:rsid w:val="00B54509"/>
    <w:rsid w:val="00B54ABC"/>
    <w:rsid w:val="00B56FBE"/>
    <w:rsid w:val="00B60ACF"/>
    <w:rsid w:val="00B62B58"/>
    <w:rsid w:val="00B637C9"/>
    <w:rsid w:val="00B65149"/>
    <w:rsid w:val="00B66567"/>
    <w:rsid w:val="00B66F52"/>
    <w:rsid w:val="00B66FE5"/>
    <w:rsid w:val="00B67395"/>
    <w:rsid w:val="00B72880"/>
    <w:rsid w:val="00B758BF"/>
    <w:rsid w:val="00B758DC"/>
    <w:rsid w:val="00B77EC8"/>
    <w:rsid w:val="00B827A6"/>
    <w:rsid w:val="00B831CE"/>
    <w:rsid w:val="00B83A90"/>
    <w:rsid w:val="00B8459B"/>
    <w:rsid w:val="00B86677"/>
    <w:rsid w:val="00B87131"/>
    <w:rsid w:val="00B939B1"/>
    <w:rsid w:val="00B96750"/>
    <w:rsid w:val="00B96D40"/>
    <w:rsid w:val="00B97386"/>
    <w:rsid w:val="00BA263B"/>
    <w:rsid w:val="00BA42B2"/>
    <w:rsid w:val="00BA4336"/>
    <w:rsid w:val="00BA58D4"/>
    <w:rsid w:val="00BA5B9E"/>
    <w:rsid w:val="00BA7C9A"/>
    <w:rsid w:val="00BB0F3E"/>
    <w:rsid w:val="00BB1390"/>
    <w:rsid w:val="00BB25BB"/>
    <w:rsid w:val="00BB2964"/>
    <w:rsid w:val="00BB3200"/>
    <w:rsid w:val="00BB4735"/>
    <w:rsid w:val="00BB5F8F"/>
    <w:rsid w:val="00BB6472"/>
    <w:rsid w:val="00BB657A"/>
    <w:rsid w:val="00BB6BE3"/>
    <w:rsid w:val="00BC1A4E"/>
    <w:rsid w:val="00BC5DC7"/>
    <w:rsid w:val="00BC6B8B"/>
    <w:rsid w:val="00BC73D8"/>
    <w:rsid w:val="00BD1453"/>
    <w:rsid w:val="00BD2614"/>
    <w:rsid w:val="00BD52D7"/>
    <w:rsid w:val="00BD5AD2"/>
    <w:rsid w:val="00BD7871"/>
    <w:rsid w:val="00BE1D32"/>
    <w:rsid w:val="00BE22F3"/>
    <w:rsid w:val="00BE2D1F"/>
    <w:rsid w:val="00BE57FF"/>
    <w:rsid w:val="00BE5B52"/>
    <w:rsid w:val="00BE69AC"/>
    <w:rsid w:val="00BE6D0E"/>
    <w:rsid w:val="00BE71F0"/>
    <w:rsid w:val="00BE7B8D"/>
    <w:rsid w:val="00BF0993"/>
    <w:rsid w:val="00BF10A9"/>
    <w:rsid w:val="00BF1703"/>
    <w:rsid w:val="00BF231C"/>
    <w:rsid w:val="00BF514B"/>
    <w:rsid w:val="00BF51E5"/>
    <w:rsid w:val="00BF74A6"/>
    <w:rsid w:val="00C0006A"/>
    <w:rsid w:val="00C00D6F"/>
    <w:rsid w:val="00C013AD"/>
    <w:rsid w:val="00C04904"/>
    <w:rsid w:val="00C0511D"/>
    <w:rsid w:val="00C056B3"/>
    <w:rsid w:val="00C063D6"/>
    <w:rsid w:val="00C103E5"/>
    <w:rsid w:val="00C13319"/>
    <w:rsid w:val="00C13EE9"/>
    <w:rsid w:val="00C21540"/>
    <w:rsid w:val="00C21906"/>
    <w:rsid w:val="00C219F7"/>
    <w:rsid w:val="00C21BFA"/>
    <w:rsid w:val="00C23F16"/>
    <w:rsid w:val="00C24C8D"/>
    <w:rsid w:val="00C25FE2"/>
    <w:rsid w:val="00C2626C"/>
    <w:rsid w:val="00C26B53"/>
    <w:rsid w:val="00C26F7E"/>
    <w:rsid w:val="00C279B2"/>
    <w:rsid w:val="00C33E50"/>
    <w:rsid w:val="00C34C20"/>
    <w:rsid w:val="00C34D03"/>
    <w:rsid w:val="00C35A3E"/>
    <w:rsid w:val="00C42130"/>
    <w:rsid w:val="00C423A4"/>
    <w:rsid w:val="00C423E3"/>
    <w:rsid w:val="00C44BF5"/>
    <w:rsid w:val="00C463C1"/>
    <w:rsid w:val="00C50375"/>
    <w:rsid w:val="00C521D6"/>
    <w:rsid w:val="00C528A0"/>
    <w:rsid w:val="00C55232"/>
    <w:rsid w:val="00C553A4"/>
    <w:rsid w:val="00C55A06"/>
    <w:rsid w:val="00C55D03"/>
    <w:rsid w:val="00C601BC"/>
    <w:rsid w:val="00C60ADB"/>
    <w:rsid w:val="00C6329F"/>
    <w:rsid w:val="00C63340"/>
    <w:rsid w:val="00C63FE8"/>
    <w:rsid w:val="00C6424E"/>
    <w:rsid w:val="00C643F9"/>
    <w:rsid w:val="00C64614"/>
    <w:rsid w:val="00C64E95"/>
    <w:rsid w:val="00C66961"/>
    <w:rsid w:val="00C71372"/>
    <w:rsid w:val="00C71678"/>
    <w:rsid w:val="00C72410"/>
    <w:rsid w:val="00C7287F"/>
    <w:rsid w:val="00C7371B"/>
    <w:rsid w:val="00C80CB8"/>
    <w:rsid w:val="00C819F8"/>
    <w:rsid w:val="00C81B39"/>
    <w:rsid w:val="00C8248C"/>
    <w:rsid w:val="00C84E33"/>
    <w:rsid w:val="00C867B5"/>
    <w:rsid w:val="00C86D6F"/>
    <w:rsid w:val="00C905FC"/>
    <w:rsid w:val="00C91B18"/>
    <w:rsid w:val="00C92330"/>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7F5"/>
    <w:rsid w:val="00CB2C0B"/>
    <w:rsid w:val="00CB517D"/>
    <w:rsid w:val="00CC038D"/>
    <w:rsid w:val="00CC08DB"/>
    <w:rsid w:val="00CC3815"/>
    <w:rsid w:val="00CC39FF"/>
    <w:rsid w:val="00CC3C2F"/>
    <w:rsid w:val="00CC4AC8"/>
    <w:rsid w:val="00CC4B59"/>
    <w:rsid w:val="00CC5233"/>
    <w:rsid w:val="00CC5DE6"/>
    <w:rsid w:val="00CC6E4E"/>
    <w:rsid w:val="00CC6FE8"/>
    <w:rsid w:val="00CC7202"/>
    <w:rsid w:val="00CD2808"/>
    <w:rsid w:val="00CD28BF"/>
    <w:rsid w:val="00CD4092"/>
    <w:rsid w:val="00CD4A20"/>
    <w:rsid w:val="00CD50A1"/>
    <w:rsid w:val="00CD519E"/>
    <w:rsid w:val="00CE0C4F"/>
    <w:rsid w:val="00CE30EA"/>
    <w:rsid w:val="00CE7E99"/>
    <w:rsid w:val="00CF048A"/>
    <w:rsid w:val="00CF155A"/>
    <w:rsid w:val="00CF2947"/>
    <w:rsid w:val="00CF5F71"/>
    <w:rsid w:val="00CF686F"/>
    <w:rsid w:val="00CF6E60"/>
    <w:rsid w:val="00CF7BCA"/>
    <w:rsid w:val="00D008FD"/>
    <w:rsid w:val="00D0321C"/>
    <w:rsid w:val="00D035EC"/>
    <w:rsid w:val="00D06AB1"/>
    <w:rsid w:val="00D06FC1"/>
    <w:rsid w:val="00D072ED"/>
    <w:rsid w:val="00D077F2"/>
    <w:rsid w:val="00D07A16"/>
    <w:rsid w:val="00D1067E"/>
    <w:rsid w:val="00D10F50"/>
    <w:rsid w:val="00D11272"/>
    <w:rsid w:val="00D12058"/>
    <w:rsid w:val="00D126F5"/>
    <w:rsid w:val="00D13692"/>
    <w:rsid w:val="00D1489E"/>
    <w:rsid w:val="00D14B0A"/>
    <w:rsid w:val="00D150A0"/>
    <w:rsid w:val="00D20737"/>
    <w:rsid w:val="00D21E81"/>
    <w:rsid w:val="00D223DE"/>
    <w:rsid w:val="00D23439"/>
    <w:rsid w:val="00D25E37"/>
    <w:rsid w:val="00D2661A"/>
    <w:rsid w:val="00D27582"/>
    <w:rsid w:val="00D27EC4"/>
    <w:rsid w:val="00D325C2"/>
    <w:rsid w:val="00D32719"/>
    <w:rsid w:val="00D33333"/>
    <w:rsid w:val="00D352A2"/>
    <w:rsid w:val="00D4162B"/>
    <w:rsid w:val="00D4369B"/>
    <w:rsid w:val="00D4514F"/>
    <w:rsid w:val="00D451E2"/>
    <w:rsid w:val="00D45E89"/>
    <w:rsid w:val="00D45E8D"/>
    <w:rsid w:val="00D466AE"/>
    <w:rsid w:val="00D4734F"/>
    <w:rsid w:val="00D47BBC"/>
    <w:rsid w:val="00D51BF3"/>
    <w:rsid w:val="00D51C97"/>
    <w:rsid w:val="00D53F75"/>
    <w:rsid w:val="00D554AC"/>
    <w:rsid w:val="00D6161A"/>
    <w:rsid w:val="00D646E7"/>
    <w:rsid w:val="00D66846"/>
    <w:rsid w:val="00D66993"/>
    <w:rsid w:val="00D66D39"/>
    <w:rsid w:val="00D675FB"/>
    <w:rsid w:val="00D71F25"/>
    <w:rsid w:val="00D72591"/>
    <w:rsid w:val="00D72A9C"/>
    <w:rsid w:val="00D76CE6"/>
    <w:rsid w:val="00D77031"/>
    <w:rsid w:val="00D835D1"/>
    <w:rsid w:val="00D83E6C"/>
    <w:rsid w:val="00D84941"/>
    <w:rsid w:val="00D84FA1"/>
    <w:rsid w:val="00D851F0"/>
    <w:rsid w:val="00D86DB7"/>
    <w:rsid w:val="00D87BF5"/>
    <w:rsid w:val="00D90510"/>
    <w:rsid w:val="00D90721"/>
    <w:rsid w:val="00D926D0"/>
    <w:rsid w:val="00D93030"/>
    <w:rsid w:val="00D950E1"/>
    <w:rsid w:val="00D952A6"/>
    <w:rsid w:val="00D97F99"/>
    <w:rsid w:val="00DA1AB3"/>
    <w:rsid w:val="00DA1E08"/>
    <w:rsid w:val="00DA24F8"/>
    <w:rsid w:val="00DA28E8"/>
    <w:rsid w:val="00DA38D3"/>
    <w:rsid w:val="00DA3932"/>
    <w:rsid w:val="00DA3AFC"/>
    <w:rsid w:val="00DA64F8"/>
    <w:rsid w:val="00DA6C15"/>
    <w:rsid w:val="00DB0258"/>
    <w:rsid w:val="00DB0945"/>
    <w:rsid w:val="00DB38EE"/>
    <w:rsid w:val="00DB434F"/>
    <w:rsid w:val="00DB498B"/>
    <w:rsid w:val="00DB66CA"/>
    <w:rsid w:val="00DB6BCA"/>
    <w:rsid w:val="00DB6C2C"/>
    <w:rsid w:val="00DB6F54"/>
    <w:rsid w:val="00DB73F7"/>
    <w:rsid w:val="00DC0321"/>
    <w:rsid w:val="00DC17B7"/>
    <w:rsid w:val="00DC3067"/>
    <w:rsid w:val="00DC370B"/>
    <w:rsid w:val="00DC44B9"/>
    <w:rsid w:val="00DC456E"/>
    <w:rsid w:val="00DC5B90"/>
    <w:rsid w:val="00DC61D1"/>
    <w:rsid w:val="00DD00FF"/>
    <w:rsid w:val="00DD0619"/>
    <w:rsid w:val="00DD07FB"/>
    <w:rsid w:val="00DD0D4A"/>
    <w:rsid w:val="00DD25C6"/>
    <w:rsid w:val="00DD4C39"/>
    <w:rsid w:val="00DD4FE5"/>
    <w:rsid w:val="00DD54B0"/>
    <w:rsid w:val="00DD57EE"/>
    <w:rsid w:val="00DD6BCC"/>
    <w:rsid w:val="00DE0A4B"/>
    <w:rsid w:val="00DE2410"/>
    <w:rsid w:val="00DE2939"/>
    <w:rsid w:val="00DE674D"/>
    <w:rsid w:val="00DE6E81"/>
    <w:rsid w:val="00DE703F"/>
    <w:rsid w:val="00DE7595"/>
    <w:rsid w:val="00DF00CD"/>
    <w:rsid w:val="00DF1961"/>
    <w:rsid w:val="00DF3B13"/>
    <w:rsid w:val="00DF44DE"/>
    <w:rsid w:val="00DF75DA"/>
    <w:rsid w:val="00E01138"/>
    <w:rsid w:val="00E02424"/>
    <w:rsid w:val="00E027AB"/>
    <w:rsid w:val="00E02DFB"/>
    <w:rsid w:val="00E030F9"/>
    <w:rsid w:val="00E0311A"/>
    <w:rsid w:val="00E03138"/>
    <w:rsid w:val="00E06404"/>
    <w:rsid w:val="00E11A85"/>
    <w:rsid w:val="00E12495"/>
    <w:rsid w:val="00E15CCD"/>
    <w:rsid w:val="00E16D28"/>
    <w:rsid w:val="00E17617"/>
    <w:rsid w:val="00E202EF"/>
    <w:rsid w:val="00E210B5"/>
    <w:rsid w:val="00E22483"/>
    <w:rsid w:val="00E2552F"/>
    <w:rsid w:val="00E27FF4"/>
    <w:rsid w:val="00E3137A"/>
    <w:rsid w:val="00E32588"/>
    <w:rsid w:val="00E32CCF"/>
    <w:rsid w:val="00E32F1B"/>
    <w:rsid w:val="00E34A98"/>
    <w:rsid w:val="00E34F98"/>
    <w:rsid w:val="00E35D1E"/>
    <w:rsid w:val="00E364F9"/>
    <w:rsid w:val="00E365FA"/>
    <w:rsid w:val="00E36789"/>
    <w:rsid w:val="00E41946"/>
    <w:rsid w:val="00E43613"/>
    <w:rsid w:val="00E4494D"/>
    <w:rsid w:val="00E44A83"/>
    <w:rsid w:val="00E502C1"/>
    <w:rsid w:val="00E502DD"/>
    <w:rsid w:val="00E50D3A"/>
    <w:rsid w:val="00E51387"/>
    <w:rsid w:val="00E51E68"/>
    <w:rsid w:val="00E52B1C"/>
    <w:rsid w:val="00E52EFD"/>
    <w:rsid w:val="00E5408A"/>
    <w:rsid w:val="00E540CF"/>
    <w:rsid w:val="00E5678D"/>
    <w:rsid w:val="00E56800"/>
    <w:rsid w:val="00E60C63"/>
    <w:rsid w:val="00E61FFA"/>
    <w:rsid w:val="00E62FF9"/>
    <w:rsid w:val="00E635D6"/>
    <w:rsid w:val="00E639BC"/>
    <w:rsid w:val="00E664CC"/>
    <w:rsid w:val="00E67266"/>
    <w:rsid w:val="00E70388"/>
    <w:rsid w:val="00E70F92"/>
    <w:rsid w:val="00E7171D"/>
    <w:rsid w:val="00E73275"/>
    <w:rsid w:val="00E74313"/>
    <w:rsid w:val="00E74C54"/>
    <w:rsid w:val="00E77A03"/>
    <w:rsid w:val="00E8191C"/>
    <w:rsid w:val="00E822E8"/>
    <w:rsid w:val="00E82554"/>
    <w:rsid w:val="00E82606"/>
    <w:rsid w:val="00E83156"/>
    <w:rsid w:val="00E831C1"/>
    <w:rsid w:val="00E83FFB"/>
    <w:rsid w:val="00E846C8"/>
    <w:rsid w:val="00E84957"/>
    <w:rsid w:val="00E84A55"/>
    <w:rsid w:val="00E85BC9"/>
    <w:rsid w:val="00E85BFF"/>
    <w:rsid w:val="00E90391"/>
    <w:rsid w:val="00E906C2"/>
    <w:rsid w:val="00E9311F"/>
    <w:rsid w:val="00E934D1"/>
    <w:rsid w:val="00E94AF0"/>
    <w:rsid w:val="00E94D19"/>
    <w:rsid w:val="00E95D13"/>
    <w:rsid w:val="00E95DD3"/>
    <w:rsid w:val="00E969D5"/>
    <w:rsid w:val="00E96A7A"/>
    <w:rsid w:val="00EA27F4"/>
    <w:rsid w:val="00EA584B"/>
    <w:rsid w:val="00EA58D1"/>
    <w:rsid w:val="00EA61BC"/>
    <w:rsid w:val="00EA681A"/>
    <w:rsid w:val="00EA735B"/>
    <w:rsid w:val="00EB1E69"/>
    <w:rsid w:val="00EB2086"/>
    <w:rsid w:val="00EB31ED"/>
    <w:rsid w:val="00EB5EDF"/>
    <w:rsid w:val="00EB60FE"/>
    <w:rsid w:val="00EB74DB"/>
    <w:rsid w:val="00EC23F0"/>
    <w:rsid w:val="00EC5359"/>
    <w:rsid w:val="00EC562A"/>
    <w:rsid w:val="00ED0058"/>
    <w:rsid w:val="00ED067A"/>
    <w:rsid w:val="00ED20C4"/>
    <w:rsid w:val="00ED2B50"/>
    <w:rsid w:val="00ED6799"/>
    <w:rsid w:val="00ED6D72"/>
    <w:rsid w:val="00EE0350"/>
    <w:rsid w:val="00EE0445"/>
    <w:rsid w:val="00EE0719"/>
    <w:rsid w:val="00EE0E80"/>
    <w:rsid w:val="00EE1D9A"/>
    <w:rsid w:val="00EE4AFE"/>
    <w:rsid w:val="00EE50EC"/>
    <w:rsid w:val="00EE613F"/>
    <w:rsid w:val="00EE7295"/>
    <w:rsid w:val="00EE7869"/>
    <w:rsid w:val="00EF054A"/>
    <w:rsid w:val="00EF0E04"/>
    <w:rsid w:val="00EF231E"/>
    <w:rsid w:val="00EF3235"/>
    <w:rsid w:val="00EF7E72"/>
    <w:rsid w:val="00F00217"/>
    <w:rsid w:val="00F002AD"/>
    <w:rsid w:val="00F04DB1"/>
    <w:rsid w:val="00F06D37"/>
    <w:rsid w:val="00F07B9D"/>
    <w:rsid w:val="00F11586"/>
    <w:rsid w:val="00F1183B"/>
    <w:rsid w:val="00F119C0"/>
    <w:rsid w:val="00F11C9F"/>
    <w:rsid w:val="00F12263"/>
    <w:rsid w:val="00F1409D"/>
    <w:rsid w:val="00F14214"/>
    <w:rsid w:val="00F157A9"/>
    <w:rsid w:val="00F16F00"/>
    <w:rsid w:val="00F21319"/>
    <w:rsid w:val="00F22F76"/>
    <w:rsid w:val="00F25BB6"/>
    <w:rsid w:val="00F26B7E"/>
    <w:rsid w:val="00F27A3B"/>
    <w:rsid w:val="00F32780"/>
    <w:rsid w:val="00F33817"/>
    <w:rsid w:val="00F420D5"/>
    <w:rsid w:val="00F451EA"/>
    <w:rsid w:val="00F45447"/>
    <w:rsid w:val="00F456C6"/>
    <w:rsid w:val="00F4577B"/>
    <w:rsid w:val="00F46496"/>
    <w:rsid w:val="00F474D0"/>
    <w:rsid w:val="00F50179"/>
    <w:rsid w:val="00F502CE"/>
    <w:rsid w:val="00F515EE"/>
    <w:rsid w:val="00F52365"/>
    <w:rsid w:val="00F56511"/>
    <w:rsid w:val="00F6147F"/>
    <w:rsid w:val="00F6194E"/>
    <w:rsid w:val="00F623AC"/>
    <w:rsid w:val="00F6412A"/>
    <w:rsid w:val="00F65893"/>
    <w:rsid w:val="00F66A4A"/>
    <w:rsid w:val="00F714FF"/>
    <w:rsid w:val="00F71E22"/>
    <w:rsid w:val="00F72142"/>
    <w:rsid w:val="00F72AE7"/>
    <w:rsid w:val="00F80D11"/>
    <w:rsid w:val="00F833BA"/>
    <w:rsid w:val="00F848D3"/>
    <w:rsid w:val="00F84FD0"/>
    <w:rsid w:val="00F859A8"/>
    <w:rsid w:val="00F86D87"/>
    <w:rsid w:val="00F9108B"/>
    <w:rsid w:val="00F91349"/>
    <w:rsid w:val="00F93A8A"/>
    <w:rsid w:val="00F95248"/>
    <w:rsid w:val="00F956A9"/>
    <w:rsid w:val="00F963ED"/>
    <w:rsid w:val="00F966CF"/>
    <w:rsid w:val="00F96CAE"/>
    <w:rsid w:val="00F96EC7"/>
    <w:rsid w:val="00F97C99"/>
    <w:rsid w:val="00FA11E5"/>
    <w:rsid w:val="00FA41B7"/>
    <w:rsid w:val="00FA662D"/>
    <w:rsid w:val="00FA73B1"/>
    <w:rsid w:val="00FB0CB9"/>
    <w:rsid w:val="00FB231D"/>
    <w:rsid w:val="00FB45F1"/>
    <w:rsid w:val="00FB4A72"/>
    <w:rsid w:val="00FB54E8"/>
    <w:rsid w:val="00FB63B1"/>
    <w:rsid w:val="00FB7054"/>
    <w:rsid w:val="00FC17B7"/>
    <w:rsid w:val="00FC2CB7"/>
    <w:rsid w:val="00FC4090"/>
    <w:rsid w:val="00FC55B4"/>
    <w:rsid w:val="00FC5FD1"/>
    <w:rsid w:val="00FD00E6"/>
    <w:rsid w:val="00FD09A1"/>
    <w:rsid w:val="00FD2A7C"/>
    <w:rsid w:val="00FD59EB"/>
    <w:rsid w:val="00FD7266"/>
    <w:rsid w:val="00FD7299"/>
    <w:rsid w:val="00FE1FBE"/>
    <w:rsid w:val="00FE26FE"/>
    <w:rsid w:val="00FE3901"/>
    <w:rsid w:val="00FE39D3"/>
    <w:rsid w:val="00FE4BCE"/>
    <w:rsid w:val="00FE54AE"/>
    <w:rsid w:val="00FE576A"/>
    <w:rsid w:val="00FE7E79"/>
    <w:rsid w:val="00FF1C48"/>
    <w:rsid w:val="00FF3E7D"/>
    <w:rsid w:val="00FF5779"/>
    <w:rsid w:val="00FF5B99"/>
    <w:rsid w:val="00FF602E"/>
    <w:rsid w:val="00FF730C"/>
    <w:rsid w:val="00FF73F4"/>
    <w:rsid w:val="00FF7CE4"/>
    <w:rsid w:val="00FF7E39"/>
    <w:rsid w:val="0532605E"/>
    <w:rsid w:val="056A1C9B"/>
    <w:rsid w:val="05AF6003"/>
    <w:rsid w:val="060422D9"/>
    <w:rsid w:val="07330836"/>
    <w:rsid w:val="090E6DE2"/>
    <w:rsid w:val="0BF57873"/>
    <w:rsid w:val="0C762CD4"/>
    <w:rsid w:val="0CA228D6"/>
    <w:rsid w:val="0D7C082F"/>
    <w:rsid w:val="11080954"/>
    <w:rsid w:val="11FA7F03"/>
    <w:rsid w:val="135F61B2"/>
    <w:rsid w:val="13EE5846"/>
    <w:rsid w:val="143A0A8B"/>
    <w:rsid w:val="187A6D18"/>
    <w:rsid w:val="192726BD"/>
    <w:rsid w:val="19D454DE"/>
    <w:rsid w:val="1AA2738A"/>
    <w:rsid w:val="1AB828F8"/>
    <w:rsid w:val="1B634D6B"/>
    <w:rsid w:val="1F874D38"/>
    <w:rsid w:val="1FEE9636"/>
    <w:rsid w:val="1FF266BE"/>
    <w:rsid w:val="212E3725"/>
    <w:rsid w:val="221072CF"/>
    <w:rsid w:val="24F33F3F"/>
    <w:rsid w:val="25072F85"/>
    <w:rsid w:val="26BE72FA"/>
    <w:rsid w:val="3DF30B63"/>
    <w:rsid w:val="3ED41958"/>
    <w:rsid w:val="3FF704CB"/>
    <w:rsid w:val="43241252"/>
    <w:rsid w:val="44DF84A9"/>
    <w:rsid w:val="459A615E"/>
    <w:rsid w:val="4B235B49"/>
    <w:rsid w:val="5015592D"/>
    <w:rsid w:val="512F375E"/>
    <w:rsid w:val="56981066"/>
    <w:rsid w:val="57CF2F81"/>
    <w:rsid w:val="583C2D9A"/>
    <w:rsid w:val="5AA00C8D"/>
    <w:rsid w:val="5E7712A7"/>
    <w:rsid w:val="5ECE3E32"/>
    <w:rsid w:val="5FA7526E"/>
    <w:rsid w:val="60992897"/>
    <w:rsid w:val="66274C2C"/>
    <w:rsid w:val="6679056C"/>
    <w:rsid w:val="68423FAE"/>
    <w:rsid w:val="6CC4275D"/>
    <w:rsid w:val="6DEB4065"/>
    <w:rsid w:val="6ED120B7"/>
    <w:rsid w:val="728602F3"/>
    <w:rsid w:val="72940DAF"/>
    <w:rsid w:val="72DBDCF7"/>
    <w:rsid w:val="772626F2"/>
    <w:rsid w:val="790D2F4C"/>
    <w:rsid w:val="7BFF42A6"/>
    <w:rsid w:val="7DF783F3"/>
    <w:rsid w:val="7E5841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6">
    <w:name w:val="Normal"/>
    <w:autoRedefine/>
    <w:qFormat/>
    <w:rsid w:val="006747C2"/>
    <w:pPr>
      <w:widowControl w:val="0"/>
      <w:adjustRightInd w:val="0"/>
      <w:spacing w:line="400" w:lineRule="exact"/>
      <w:jc w:val="both"/>
    </w:pPr>
    <w:rPr>
      <w:rFonts w:ascii="Calibri" w:hAnsi="Calibri"/>
      <w:kern w:val="2"/>
      <w:sz w:val="21"/>
      <w:szCs w:val="21"/>
    </w:rPr>
  </w:style>
  <w:style w:type="paragraph" w:styleId="1">
    <w:name w:val="heading 1"/>
    <w:basedOn w:val="afff6"/>
    <w:next w:val="afff6"/>
    <w:link w:val="1Char"/>
    <w:autoRedefine/>
    <w:qFormat/>
    <w:rsid w:val="006747C2"/>
    <w:pPr>
      <w:keepNext/>
      <w:keepLines/>
      <w:spacing w:before="340" w:after="330" w:line="578" w:lineRule="auto"/>
      <w:outlineLvl w:val="0"/>
    </w:pPr>
    <w:rPr>
      <w:b/>
      <w:bCs/>
      <w:kern w:val="44"/>
      <w:sz w:val="44"/>
      <w:szCs w:val="44"/>
    </w:rPr>
  </w:style>
  <w:style w:type="paragraph" w:styleId="22">
    <w:name w:val="heading 2"/>
    <w:basedOn w:val="afff6"/>
    <w:next w:val="afff6"/>
    <w:link w:val="2Char"/>
    <w:autoRedefine/>
    <w:qFormat/>
    <w:rsid w:val="006747C2"/>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Char"/>
    <w:qFormat/>
    <w:rsid w:val="006747C2"/>
    <w:pPr>
      <w:keepNext/>
      <w:keepLines/>
      <w:spacing w:before="260" w:after="260" w:line="416" w:lineRule="auto"/>
      <w:outlineLvl w:val="2"/>
    </w:pPr>
    <w:rPr>
      <w:b/>
      <w:bCs/>
      <w:sz w:val="32"/>
      <w:szCs w:val="32"/>
    </w:rPr>
  </w:style>
  <w:style w:type="paragraph" w:styleId="4">
    <w:name w:val="heading 4"/>
    <w:basedOn w:val="afff6"/>
    <w:next w:val="afff6"/>
    <w:link w:val="4Char"/>
    <w:autoRedefine/>
    <w:qFormat/>
    <w:rsid w:val="006747C2"/>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Char"/>
    <w:autoRedefine/>
    <w:qFormat/>
    <w:rsid w:val="006747C2"/>
    <w:pPr>
      <w:keepNext/>
      <w:keepLines/>
      <w:adjustRightInd/>
      <w:spacing w:before="280" w:after="290" w:line="376" w:lineRule="auto"/>
      <w:outlineLvl w:val="4"/>
    </w:pPr>
    <w:rPr>
      <w:b/>
      <w:bCs/>
      <w:sz w:val="28"/>
      <w:szCs w:val="28"/>
    </w:rPr>
  </w:style>
  <w:style w:type="paragraph" w:styleId="6">
    <w:name w:val="heading 6"/>
    <w:basedOn w:val="afff6"/>
    <w:next w:val="afff6"/>
    <w:link w:val="6Char"/>
    <w:qFormat/>
    <w:rsid w:val="006747C2"/>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Char"/>
    <w:autoRedefine/>
    <w:qFormat/>
    <w:rsid w:val="006747C2"/>
    <w:pPr>
      <w:keepNext/>
      <w:keepLines/>
      <w:adjustRightInd/>
      <w:spacing w:before="240" w:after="64" w:line="320" w:lineRule="auto"/>
      <w:outlineLvl w:val="6"/>
    </w:pPr>
    <w:rPr>
      <w:b/>
      <w:bCs/>
      <w:sz w:val="24"/>
      <w:szCs w:val="24"/>
    </w:rPr>
  </w:style>
  <w:style w:type="paragraph" w:styleId="8">
    <w:name w:val="heading 8"/>
    <w:basedOn w:val="afff6"/>
    <w:next w:val="afff6"/>
    <w:link w:val="8Char"/>
    <w:autoRedefine/>
    <w:qFormat/>
    <w:rsid w:val="006747C2"/>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Char"/>
    <w:autoRedefine/>
    <w:qFormat/>
    <w:rsid w:val="006747C2"/>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qFormat/>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70">
    <w:name w:val="toc 7"/>
    <w:basedOn w:val="afff6"/>
    <w:next w:val="afff6"/>
    <w:autoRedefine/>
    <w:uiPriority w:val="39"/>
    <w:unhideWhenUsed/>
    <w:qFormat/>
    <w:rsid w:val="006747C2"/>
    <w:pPr>
      <w:tabs>
        <w:tab w:val="right" w:leader="dot" w:pos="9344"/>
      </w:tabs>
      <w:spacing w:line="300" w:lineRule="exact"/>
      <w:ind w:left="1259"/>
    </w:pPr>
    <w:rPr>
      <w:rFonts w:ascii="宋体"/>
    </w:rPr>
  </w:style>
  <w:style w:type="paragraph" w:styleId="afffa">
    <w:name w:val="Normal Indent"/>
    <w:basedOn w:val="afff6"/>
    <w:qFormat/>
    <w:rsid w:val="006747C2"/>
    <w:pPr>
      <w:ind w:firstLine="420"/>
    </w:pPr>
  </w:style>
  <w:style w:type="paragraph" w:styleId="afffb">
    <w:name w:val="Body Text"/>
    <w:basedOn w:val="afff6"/>
    <w:link w:val="Char"/>
    <w:autoRedefine/>
    <w:qFormat/>
    <w:rsid w:val="006747C2"/>
    <w:pPr>
      <w:spacing w:after="120"/>
    </w:pPr>
  </w:style>
  <w:style w:type="paragraph" w:styleId="50">
    <w:name w:val="toc 5"/>
    <w:basedOn w:val="afff6"/>
    <w:next w:val="afff6"/>
    <w:autoRedefine/>
    <w:uiPriority w:val="39"/>
    <w:unhideWhenUsed/>
    <w:qFormat/>
    <w:rsid w:val="006747C2"/>
    <w:pPr>
      <w:ind w:left="839"/>
    </w:pPr>
    <w:rPr>
      <w:rFonts w:ascii="宋体"/>
    </w:rPr>
  </w:style>
  <w:style w:type="paragraph" w:styleId="30">
    <w:name w:val="toc 3"/>
    <w:basedOn w:val="afff6"/>
    <w:next w:val="afff6"/>
    <w:autoRedefine/>
    <w:uiPriority w:val="39"/>
    <w:unhideWhenUsed/>
    <w:qFormat/>
    <w:rsid w:val="006747C2"/>
    <w:pPr>
      <w:spacing w:line="300" w:lineRule="exact"/>
      <w:ind w:left="420"/>
    </w:pPr>
    <w:rPr>
      <w:rFonts w:ascii="宋体"/>
    </w:rPr>
  </w:style>
  <w:style w:type="paragraph" w:styleId="afffc">
    <w:name w:val="Balloon Text"/>
    <w:basedOn w:val="afff6"/>
    <w:link w:val="Char0"/>
    <w:uiPriority w:val="99"/>
    <w:semiHidden/>
    <w:unhideWhenUsed/>
    <w:qFormat/>
    <w:rsid w:val="006747C2"/>
    <w:rPr>
      <w:sz w:val="18"/>
      <w:szCs w:val="18"/>
    </w:rPr>
  </w:style>
  <w:style w:type="paragraph" w:styleId="afffd">
    <w:name w:val="footer"/>
    <w:basedOn w:val="afff6"/>
    <w:link w:val="Char1"/>
    <w:uiPriority w:val="99"/>
    <w:qFormat/>
    <w:rsid w:val="006747C2"/>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6"/>
    <w:link w:val="Char2"/>
    <w:autoRedefine/>
    <w:uiPriority w:val="99"/>
    <w:qFormat/>
    <w:rsid w:val="006747C2"/>
    <w:pPr>
      <w:tabs>
        <w:tab w:val="center" w:pos="4153"/>
        <w:tab w:val="right" w:pos="8306"/>
      </w:tabs>
      <w:adjustRightInd/>
      <w:snapToGrid w:val="0"/>
      <w:jc w:val="center"/>
    </w:pPr>
    <w:rPr>
      <w:sz w:val="18"/>
      <w:szCs w:val="18"/>
    </w:rPr>
  </w:style>
  <w:style w:type="paragraph" w:styleId="10">
    <w:name w:val="toc 1"/>
    <w:basedOn w:val="afff6"/>
    <w:next w:val="afff6"/>
    <w:autoRedefine/>
    <w:uiPriority w:val="39"/>
    <w:unhideWhenUsed/>
    <w:qFormat/>
    <w:rsid w:val="006747C2"/>
    <w:pPr>
      <w:tabs>
        <w:tab w:val="right" w:leader="dot" w:pos="9344"/>
      </w:tabs>
      <w:spacing w:beforeLines="25" w:afterLines="25" w:line="240" w:lineRule="auto"/>
    </w:pPr>
    <w:rPr>
      <w:rFonts w:ascii="宋体"/>
    </w:rPr>
  </w:style>
  <w:style w:type="paragraph" w:styleId="40">
    <w:name w:val="toc 4"/>
    <w:basedOn w:val="afff6"/>
    <w:next w:val="afff6"/>
    <w:uiPriority w:val="39"/>
    <w:unhideWhenUsed/>
    <w:qFormat/>
    <w:rsid w:val="006747C2"/>
    <w:pPr>
      <w:tabs>
        <w:tab w:val="right" w:leader="dot" w:pos="9344"/>
      </w:tabs>
      <w:spacing w:line="300" w:lineRule="exact"/>
      <w:ind w:left="629"/>
    </w:pPr>
    <w:rPr>
      <w:rFonts w:ascii="宋体"/>
    </w:rPr>
  </w:style>
  <w:style w:type="paragraph" w:styleId="affff">
    <w:name w:val="footnote text"/>
    <w:basedOn w:val="afff6"/>
    <w:next w:val="afff6"/>
    <w:link w:val="Char3"/>
    <w:autoRedefine/>
    <w:semiHidden/>
    <w:qFormat/>
    <w:rsid w:val="006747C2"/>
    <w:pPr>
      <w:adjustRightInd/>
      <w:snapToGrid w:val="0"/>
      <w:spacing w:line="300" w:lineRule="exact"/>
      <w:ind w:leftChars="200" w:left="400" w:hangingChars="200" w:hanging="200"/>
      <w:jc w:val="left"/>
    </w:pPr>
    <w:rPr>
      <w:rFonts w:ascii="宋体"/>
      <w:sz w:val="18"/>
      <w:szCs w:val="18"/>
    </w:rPr>
  </w:style>
  <w:style w:type="paragraph" w:styleId="60">
    <w:name w:val="toc 6"/>
    <w:basedOn w:val="afff6"/>
    <w:next w:val="afff6"/>
    <w:uiPriority w:val="39"/>
    <w:unhideWhenUsed/>
    <w:qFormat/>
    <w:rsid w:val="006747C2"/>
    <w:pPr>
      <w:spacing w:line="300" w:lineRule="exact"/>
      <w:ind w:left="1049"/>
    </w:pPr>
    <w:rPr>
      <w:rFonts w:ascii="宋体"/>
    </w:rPr>
  </w:style>
  <w:style w:type="paragraph" w:styleId="affff0">
    <w:name w:val="table of figures"/>
    <w:basedOn w:val="afff6"/>
    <w:next w:val="afff6"/>
    <w:autoRedefine/>
    <w:semiHidden/>
    <w:qFormat/>
    <w:rsid w:val="006747C2"/>
    <w:pPr>
      <w:adjustRightInd/>
      <w:spacing w:line="240" w:lineRule="auto"/>
      <w:jc w:val="left"/>
    </w:pPr>
    <w:rPr>
      <w:szCs w:val="24"/>
    </w:rPr>
  </w:style>
  <w:style w:type="paragraph" w:styleId="23">
    <w:name w:val="toc 2"/>
    <w:basedOn w:val="afff6"/>
    <w:next w:val="afff6"/>
    <w:autoRedefine/>
    <w:uiPriority w:val="39"/>
    <w:unhideWhenUsed/>
    <w:qFormat/>
    <w:rsid w:val="006747C2"/>
    <w:pPr>
      <w:tabs>
        <w:tab w:val="right" w:leader="dot" w:pos="9344"/>
      </w:tabs>
      <w:spacing w:line="300" w:lineRule="exact"/>
      <w:ind w:left="210"/>
    </w:pPr>
    <w:rPr>
      <w:rFonts w:ascii="宋体"/>
    </w:rPr>
  </w:style>
  <w:style w:type="paragraph" w:styleId="affff1">
    <w:name w:val="Title"/>
    <w:basedOn w:val="afff6"/>
    <w:link w:val="Char4"/>
    <w:autoRedefine/>
    <w:qFormat/>
    <w:rsid w:val="006747C2"/>
    <w:pPr>
      <w:spacing w:before="240" w:after="60"/>
      <w:jc w:val="center"/>
      <w:outlineLvl w:val="0"/>
    </w:pPr>
    <w:rPr>
      <w:rFonts w:ascii="Arial" w:hAnsi="Arial" w:cs="Arial"/>
      <w:b/>
      <w:bCs/>
      <w:sz w:val="32"/>
      <w:szCs w:val="32"/>
    </w:rPr>
  </w:style>
  <w:style w:type="table" w:styleId="affff2">
    <w:name w:val="Table Grid"/>
    <w:basedOn w:val="afff8"/>
    <w:uiPriority w:val="39"/>
    <w:qFormat/>
    <w:rsid w:val="006747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autoRedefine/>
    <w:uiPriority w:val="22"/>
    <w:qFormat/>
    <w:rsid w:val="006747C2"/>
    <w:rPr>
      <w:b/>
      <w:bCs/>
    </w:rPr>
  </w:style>
  <w:style w:type="character" w:styleId="affff4">
    <w:name w:val="page number"/>
    <w:autoRedefine/>
    <w:qFormat/>
    <w:rsid w:val="006747C2"/>
    <w:rPr>
      <w:rFonts w:ascii="宋体" w:eastAsia="宋体" w:hAnsi="Times New Roman"/>
      <w:sz w:val="18"/>
    </w:rPr>
  </w:style>
  <w:style w:type="character" w:styleId="affff5">
    <w:name w:val="Emphasis"/>
    <w:uiPriority w:val="20"/>
    <w:qFormat/>
    <w:rsid w:val="006747C2"/>
    <w:rPr>
      <w:i/>
      <w:iCs/>
    </w:rPr>
  </w:style>
  <w:style w:type="character" w:styleId="affff6">
    <w:name w:val="Hyperlink"/>
    <w:autoRedefine/>
    <w:uiPriority w:val="99"/>
    <w:qFormat/>
    <w:rsid w:val="006747C2"/>
    <w:rPr>
      <w:rFonts w:ascii="宋体" w:eastAsia="宋体" w:hAnsi="Times New Roman"/>
      <w:color w:val="auto"/>
      <w:spacing w:val="0"/>
      <w:w w:val="100"/>
      <w:position w:val="0"/>
      <w:sz w:val="21"/>
      <w:u w:val="none"/>
      <w:vertAlign w:val="baseline"/>
    </w:rPr>
  </w:style>
  <w:style w:type="character" w:styleId="affff7">
    <w:name w:val="footnote reference"/>
    <w:autoRedefine/>
    <w:semiHidden/>
    <w:qFormat/>
    <w:rsid w:val="006747C2"/>
    <w:rPr>
      <w:rFonts w:ascii="宋体" w:eastAsia="宋体" w:hAnsi="宋体" w:cs="Times New Roman"/>
      <w:spacing w:val="0"/>
      <w:sz w:val="18"/>
      <w:vertAlign w:val="superscript"/>
    </w:rPr>
  </w:style>
  <w:style w:type="character" w:customStyle="1" w:styleId="1Char">
    <w:name w:val="标题 1 Char"/>
    <w:link w:val="1"/>
    <w:autoRedefine/>
    <w:qFormat/>
    <w:rsid w:val="006747C2"/>
    <w:rPr>
      <w:b/>
      <w:bCs/>
      <w:kern w:val="44"/>
      <w:sz w:val="44"/>
      <w:szCs w:val="44"/>
    </w:rPr>
  </w:style>
  <w:style w:type="character" w:customStyle="1" w:styleId="2Char">
    <w:name w:val="标题 2 Char"/>
    <w:link w:val="22"/>
    <w:autoRedefine/>
    <w:qFormat/>
    <w:rsid w:val="006747C2"/>
    <w:rPr>
      <w:rFonts w:ascii="Arial" w:eastAsia="黑体" w:hAnsi="Arial"/>
      <w:b/>
      <w:bCs/>
      <w:kern w:val="2"/>
      <w:sz w:val="32"/>
      <w:szCs w:val="32"/>
    </w:rPr>
  </w:style>
  <w:style w:type="character" w:customStyle="1" w:styleId="3Char">
    <w:name w:val="标题 3 Char"/>
    <w:link w:val="3"/>
    <w:qFormat/>
    <w:rsid w:val="006747C2"/>
    <w:rPr>
      <w:b/>
      <w:bCs/>
      <w:kern w:val="2"/>
      <w:sz w:val="32"/>
      <w:szCs w:val="32"/>
    </w:rPr>
  </w:style>
  <w:style w:type="character" w:customStyle="1" w:styleId="4Char">
    <w:name w:val="标题 4 Char"/>
    <w:link w:val="4"/>
    <w:autoRedefine/>
    <w:qFormat/>
    <w:rsid w:val="006747C2"/>
    <w:rPr>
      <w:rFonts w:ascii="Arial" w:eastAsia="黑体" w:hAnsi="Arial"/>
      <w:b/>
      <w:bCs/>
      <w:kern w:val="2"/>
      <w:sz w:val="28"/>
      <w:szCs w:val="28"/>
    </w:rPr>
  </w:style>
  <w:style w:type="character" w:customStyle="1" w:styleId="5Char">
    <w:name w:val="标题 5 Char"/>
    <w:link w:val="5"/>
    <w:autoRedefine/>
    <w:qFormat/>
    <w:rsid w:val="006747C2"/>
    <w:rPr>
      <w:b/>
      <w:bCs/>
      <w:kern w:val="2"/>
      <w:sz w:val="28"/>
      <w:szCs w:val="28"/>
    </w:rPr>
  </w:style>
  <w:style w:type="character" w:customStyle="1" w:styleId="6Char">
    <w:name w:val="标题 6 Char"/>
    <w:link w:val="6"/>
    <w:qFormat/>
    <w:rsid w:val="006747C2"/>
    <w:rPr>
      <w:rFonts w:ascii="Arial" w:eastAsia="黑体" w:hAnsi="Arial"/>
      <w:b/>
      <w:bCs/>
      <w:kern w:val="2"/>
      <w:sz w:val="24"/>
      <w:szCs w:val="24"/>
    </w:rPr>
  </w:style>
  <w:style w:type="character" w:customStyle="1" w:styleId="7Char">
    <w:name w:val="标题 7 Char"/>
    <w:link w:val="7"/>
    <w:autoRedefine/>
    <w:qFormat/>
    <w:rsid w:val="006747C2"/>
    <w:rPr>
      <w:b/>
      <w:bCs/>
      <w:kern w:val="2"/>
      <w:sz w:val="24"/>
      <w:szCs w:val="24"/>
    </w:rPr>
  </w:style>
  <w:style w:type="character" w:customStyle="1" w:styleId="8Char">
    <w:name w:val="标题 8 Char"/>
    <w:link w:val="8"/>
    <w:autoRedefine/>
    <w:qFormat/>
    <w:rsid w:val="006747C2"/>
    <w:rPr>
      <w:rFonts w:ascii="Arial" w:eastAsia="黑体" w:hAnsi="Arial"/>
      <w:kern w:val="2"/>
      <w:sz w:val="24"/>
      <w:szCs w:val="24"/>
    </w:rPr>
  </w:style>
  <w:style w:type="character" w:customStyle="1" w:styleId="9Char">
    <w:name w:val="标题 9 Char"/>
    <w:link w:val="9"/>
    <w:qFormat/>
    <w:rsid w:val="006747C2"/>
    <w:rPr>
      <w:rFonts w:ascii="Arial" w:eastAsia="黑体" w:hAnsi="Arial"/>
      <w:kern w:val="2"/>
      <w:sz w:val="21"/>
      <w:szCs w:val="21"/>
    </w:rPr>
  </w:style>
  <w:style w:type="character" w:customStyle="1" w:styleId="Char2">
    <w:name w:val="页眉 Char"/>
    <w:link w:val="afffe"/>
    <w:autoRedefine/>
    <w:uiPriority w:val="99"/>
    <w:qFormat/>
    <w:rsid w:val="006747C2"/>
    <w:rPr>
      <w:kern w:val="2"/>
      <w:sz w:val="18"/>
      <w:szCs w:val="18"/>
    </w:rPr>
  </w:style>
  <w:style w:type="character" w:customStyle="1" w:styleId="Char1">
    <w:name w:val="页脚 Char"/>
    <w:link w:val="afffd"/>
    <w:autoRedefine/>
    <w:uiPriority w:val="99"/>
    <w:qFormat/>
    <w:rsid w:val="006747C2"/>
    <w:rPr>
      <w:rFonts w:ascii="宋体"/>
      <w:kern w:val="2"/>
      <w:sz w:val="18"/>
      <w:szCs w:val="18"/>
    </w:rPr>
  </w:style>
  <w:style w:type="character" w:customStyle="1" w:styleId="Char0">
    <w:name w:val="批注框文本 Char"/>
    <w:link w:val="afffc"/>
    <w:uiPriority w:val="99"/>
    <w:semiHidden/>
    <w:qFormat/>
    <w:rsid w:val="006747C2"/>
    <w:rPr>
      <w:kern w:val="2"/>
      <w:sz w:val="18"/>
      <w:szCs w:val="18"/>
    </w:rPr>
  </w:style>
  <w:style w:type="paragraph" w:styleId="affff8">
    <w:name w:val="Quote"/>
    <w:basedOn w:val="afff6"/>
    <w:next w:val="afff6"/>
    <w:link w:val="Char5"/>
    <w:uiPriority w:val="29"/>
    <w:qFormat/>
    <w:rsid w:val="006747C2"/>
    <w:rPr>
      <w:i/>
      <w:iCs/>
      <w:color w:val="000000"/>
    </w:rPr>
  </w:style>
  <w:style w:type="character" w:customStyle="1" w:styleId="Char5">
    <w:name w:val="引用 Char"/>
    <w:link w:val="affff8"/>
    <w:uiPriority w:val="29"/>
    <w:qFormat/>
    <w:rsid w:val="006747C2"/>
    <w:rPr>
      <w:i/>
      <w:iCs/>
      <w:color w:val="000000"/>
      <w:kern w:val="2"/>
      <w:sz w:val="21"/>
      <w:szCs w:val="21"/>
    </w:rPr>
  </w:style>
  <w:style w:type="character" w:customStyle="1" w:styleId="Char4">
    <w:name w:val="标题 Char"/>
    <w:link w:val="affff1"/>
    <w:qFormat/>
    <w:rsid w:val="006747C2"/>
    <w:rPr>
      <w:rFonts w:ascii="Arial" w:hAnsi="Arial" w:cs="Arial"/>
      <w:b/>
      <w:bCs/>
      <w:kern w:val="2"/>
      <w:sz w:val="32"/>
      <w:szCs w:val="32"/>
    </w:rPr>
  </w:style>
  <w:style w:type="paragraph" w:customStyle="1" w:styleId="affff9">
    <w:name w:val="标准标志"/>
    <w:next w:val="afff6"/>
    <w:qFormat/>
    <w:rsid w:val="006747C2"/>
    <w:pPr>
      <w:framePr w:w="2268" w:h="1392" w:hRule="exact" w:wrap="around" w:hAnchor="margin" w:x="6748" w:y="171" w:anchorLock="1"/>
      <w:shd w:val="solid" w:color="FFFFFF" w:fill="FFFFFF"/>
      <w:spacing w:line="0" w:lineRule="atLeast"/>
      <w:jc w:val="right"/>
    </w:pPr>
    <w:rPr>
      <w:b/>
      <w:w w:val="130"/>
      <w:sz w:val="96"/>
    </w:rPr>
  </w:style>
  <w:style w:type="paragraph" w:customStyle="1" w:styleId="affffa">
    <w:name w:val="标准称谓"/>
    <w:next w:val="afff6"/>
    <w:qFormat/>
    <w:rsid w:val="006747C2"/>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b">
    <w:name w:val="标准文件_页脚偶数页"/>
    <w:qFormat/>
    <w:rsid w:val="006747C2"/>
    <w:pPr>
      <w:ind w:left="198"/>
    </w:pPr>
    <w:rPr>
      <w:rFonts w:ascii="宋体"/>
      <w:sz w:val="18"/>
    </w:rPr>
  </w:style>
  <w:style w:type="paragraph" w:customStyle="1" w:styleId="affffc">
    <w:name w:val="标准文件_页脚奇数页"/>
    <w:qFormat/>
    <w:rsid w:val="006747C2"/>
    <w:pPr>
      <w:ind w:right="227"/>
      <w:jc w:val="right"/>
    </w:pPr>
    <w:rPr>
      <w:rFonts w:ascii="宋体"/>
      <w:sz w:val="18"/>
    </w:rPr>
  </w:style>
  <w:style w:type="paragraph" w:customStyle="1" w:styleId="affffd">
    <w:name w:val="标准书眉一"/>
    <w:qFormat/>
    <w:rsid w:val="006747C2"/>
    <w:pPr>
      <w:jc w:val="both"/>
    </w:pPr>
  </w:style>
  <w:style w:type="paragraph" w:customStyle="1" w:styleId="ICS">
    <w:name w:val="标准文件_ICS"/>
    <w:basedOn w:val="afff6"/>
    <w:qFormat/>
    <w:rsid w:val="006747C2"/>
    <w:pPr>
      <w:spacing w:line="0" w:lineRule="atLeast"/>
    </w:pPr>
    <w:rPr>
      <w:rFonts w:ascii="黑体" w:eastAsia="黑体" w:hAnsi="宋体"/>
    </w:rPr>
  </w:style>
  <w:style w:type="paragraph" w:customStyle="1" w:styleId="affffe">
    <w:name w:val="标准文件_标准正文"/>
    <w:basedOn w:val="afff6"/>
    <w:next w:val="afffff"/>
    <w:qFormat/>
    <w:rsid w:val="006747C2"/>
    <w:pPr>
      <w:snapToGrid w:val="0"/>
      <w:ind w:firstLineChars="200" w:firstLine="200"/>
    </w:pPr>
    <w:rPr>
      <w:kern w:val="0"/>
    </w:rPr>
  </w:style>
  <w:style w:type="paragraph" w:customStyle="1" w:styleId="afffff">
    <w:name w:val="标准文件_段"/>
    <w:link w:val="Char6"/>
    <w:qFormat/>
    <w:rsid w:val="006747C2"/>
    <w:pPr>
      <w:autoSpaceDE w:val="0"/>
      <w:autoSpaceDN w:val="0"/>
      <w:ind w:firstLineChars="200" w:firstLine="200"/>
      <w:jc w:val="both"/>
    </w:pPr>
    <w:rPr>
      <w:rFonts w:ascii="宋体"/>
      <w:sz w:val="21"/>
    </w:rPr>
  </w:style>
  <w:style w:type="paragraph" w:customStyle="1" w:styleId="afffff0">
    <w:name w:val="标准文件_版本"/>
    <w:basedOn w:val="affffe"/>
    <w:qFormat/>
    <w:rsid w:val="006747C2"/>
    <w:pPr>
      <w:adjustRightInd/>
      <w:snapToGrid/>
      <w:ind w:firstLineChars="0" w:firstLine="0"/>
    </w:pPr>
    <w:rPr>
      <w:rFonts w:ascii="宋体" w:hAnsi="宋体"/>
      <w:kern w:val="2"/>
    </w:rPr>
  </w:style>
  <w:style w:type="paragraph" w:customStyle="1" w:styleId="afffff1">
    <w:name w:val="标准文件_标准部门"/>
    <w:basedOn w:val="afff6"/>
    <w:qFormat/>
    <w:rsid w:val="006747C2"/>
    <w:pPr>
      <w:jc w:val="center"/>
    </w:pPr>
    <w:rPr>
      <w:rFonts w:ascii="黑体" w:eastAsia="黑体"/>
      <w:kern w:val="0"/>
      <w:sz w:val="44"/>
    </w:rPr>
  </w:style>
  <w:style w:type="paragraph" w:customStyle="1" w:styleId="afffff2">
    <w:name w:val="标准文件_标准代替"/>
    <w:basedOn w:val="afff6"/>
    <w:next w:val="afff6"/>
    <w:qFormat/>
    <w:rsid w:val="006747C2"/>
    <w:pPr>
      <w:spacing w:line="310" w:lineRule="exact"/>
      <w:jc w:val="right"/>
    </w:pPr>
    <w:rPr>
      <w:rFonts w:ascii="宋体" w:hAnsi="宋体"/>
      <w:kern w:val="0"/>
    </w:rPr>
  </w:style>
  <w:style w:type="paragraph" w:customStyle="1" w:styleId="afffff3">
    <w:name w:val="标准文件_标准名称标题"/>
    <w:basedOn w:val="afff6"/>
    <w:next w:val="afff6"/>
    <w:qFormat/>
    <w:rsid w:val="006747C2"/>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6"/>
    <w:qFormat/>
    <w:rsid w:val="006747C2"/>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6"/>
    <w:qFormat/>
    <w:rsid w:val="006747C2"/>
    <w:pPr>
      <w:jc w:val="left"/>
    </w:pPr>
  </w:style>
  <w:style w:type="paragraph" w:customStyle="1" w:styleId="afffff6">
    <w:name w:val="标准文件_参考文献标题"/>
    <w:basedOn w:val="afff6"/>
    <w:next w:val="afff6"/>
    <w:qFormat/>
    <w:rsid w:val="006747C2"/>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0">
    <w:name w:val="标准文件_参考文献条目"/>
    <w:qFormat/>
    <w:rsid w:val="006747C2"/>
    <w:pPr>
      <w:numPr>
        <w:numId w:val="1"/>
      </w:numPr>
    </w:pPr>
    <w:rPr>
      <w:rFonts w:ascii="宋体"/>
    </w:rPr>
  </w:style>
  <w:style w:type="paragraph" w:customStyle="1" w:styleId="afff">
    <w:name w:val="标准文件_二级条标题"/>
    <w:next w:val="afffff"/>
    <w:qFormat/>
    <w:rsid w:val="006747C2"/>
    <w:pPr>
      <w:widowControl w:val="0"/>
      <w:numPr>
        <w:ilvl w:val="3"/>
        <w:numId w:val="2"/>
      </w:numPr>
      <w:spacing w:beforeLines="50" w:afterLines="50"/>
      <w:jc w:val="both"/>
      <w:outlineLvl w:val="2"/>
    </w:pPr>
    <w:rPr>
      <w:rFonts w:ascii="黑体" w:eastAsia="黑体"/>
      <w:sz w:val="21"/>
    </w:rPr>
  </w:style>
  <w:style w:type="character" w:customStyle="1" w:styleId="afffff7">
    <w:name w:val="标准文件_发布"/>
    <w:autoRedefine/>
    <w:qFormat/>
    <w:rsid w:val="006747C2"/>
    <w:rPr>
      <w:rFonts w:ascii="黑体" w:eastAsia="黑体"/>
      <w:spacing w:val="0"/>
      <w:w w:val="100"/>
      <w:position w:val="3"/>
      <w:sz w:val="28"/>
    </w:rPr>
  </w:style>
  <w:style w:type="paragraph" w:customStyle="1" w:styleId="ae">
    <w:name w:val="标准文件_方框数字列项"/>
    <w:basedOn w:val="afffff"/>
    <w:qFormat/>
    <w:rsid w:val="006747C2"/>
    <w:pPr>
      <w:numPr>
        <w:numId w:val="3"/>
      </w:numPr>
      <w:ind w:firstLineChars="0" w:firstLine="0"/>
    </w:pPr>
  </w:style>
  <w:style w:type="paragraph" w:customStyle="1" w:styleId="afffff8">
    <w:name w:val="标准文件_封面标准编号"/>
    <w:basedOn w:val="afff6"/>
    <w:next w:val="afffff2"/>
    <w:qFormat/>
    <w:rsid w:val="006747C2"/>
    <w:pPr>
      <w:spacing w:line="310" w:lineRule="exact"/>
      <w:jc w:val="right"/>
    </w:pPr>
    <w:rPr>
      <w:rFonts w:ascii="黑体" w:eastAsia="黑体"/>
      <w:kern w:val="0"/>
      <w:sz w:val="28"/>
    </w:rPr>
  </w:style>
  <w:style w:type="paragraph" w:customStyle="1" w:styleId="afffff9">
    <w:name w:val="标准文件_封面标准分类号"/>
    <w:basedOn w:val="afff6"/>
    <w:qFormat/>
    <w:rsid w:val="006747C2"/>
    <w:rPr>
      <w:rFonts w:ascii="黑体" w:eastAsia="黑体"/>
      <w:b/>
      <w:kern w:val="0"/>
      <w:sz w:val="28"/>
    </w:rPr>
  </w:style>
  <w:style w:type="paragraph" w:customStyle="1" w:styleId="afffffa">
    <w:name w:val="标准文件_封面标准名称"/>
    <w:basedOn w:val="afff6"/>
    <w:autoRedefine/>
    <w:qFormat/>
    <w:rsid w:val="006747C2"/>
    <w:pPr>
      <w:spacing w:line="240" w:lineRule="auto"/>
      <w:jc w:val="center"/>
    </w:pPr>
    <w:rPr>
      <w:rFonts w:ascii="黑体" w:eastAsia="黑体"/>
      <w:kern w:val="0"/>
      <w:sz w:val="52"/>
    </w:rPr>
  </w:style>
  <w:style w:type="paragraph" w:customStyle="1" w:styleId="afffffb">
    <w:name w:val="标准文件_封面标准英文名称"/>
    <w:basedOn w:val="afff6"/>
    <w:autoRedefine/>
    <w:qFormat/>
    <w:rsid w:val="006747C2"/>
    <w:pPr>
      <w:spacing w:line="240" w:lineRule="auto"/>
      <w:jc w:val="center"/>
    </w:pPr>
    <w:rPr>
      <w:rFonts w:ascii="黑体" w:eastAsia="黑体"/>
      <w:b/>
      <w:sz w:val="28"/>
    </w:rPr>
  </w:style>
  <w:style w:type="paragraph" w:customStyle="1" w:styleId="afffffc">
    <w:name w:val="标准文件_封面发布日期"/>
    <w:basedOn w:val="afff6"/>
    <w:autoRedefine/>
    <w:qFormat/>
    <w:rsid w:val="006747C2"/>
    <w:pPr>
      <w:spacing w:line="310" w:lineRule="exact"/>
    </w:pPr>
    <w:rPr>
      <w:rFonts w:ascii="黑体" w:eastAsia="黑体"/>
      <w:kern w:val="0"/>
      <w:sz w:val="28"/>
    </w:rPr>
  </w:style>
  <w:style w:type="paragraph" w:customStyle="1" w:styleId="afffffd">
    <w:name w:val="标准文件_封面密级"/>
    <w:basedOn w:val="afff6"/>
    <w:autoRedefine/>
    <w:qFormat/>
    <w:rsid w:val="006747C2"/>
    <w:rPr>
      <w:rFonts w:eastAsia="黑体"/>
      <w:sz w:val="32"/>
    </w:rPr>
  </w:style>
  <w:style w:type="paragraph" w:customStyle="1" w:styleId="afffffe">
    <w:name w:val="标准文件_封面实施日期"/>
    <w:basedOn w:val="afff6"/>
    <w:autoRedefine/>
    <w:qFormat/>
    <w:rsid w:val="006747C2"/>
    <w:pPr>
      <w:spacing w:line="310" w:lineRule="exact"/>
      <w:jc w:val="right"/>
    </w:pPr>
    <w:rPr>
      <w:rFonts w:ascii="黑体" w:eastAsia="黑体"/>
      <w:sz w:val="28"/>
    </w:rPr>
  </w:style>
  <w:style w:type="paragraph" w:customStyle="1" w:styleId="affffff">
    <w:name w:val="标准文件_封面抬头"/>
    <w:basedOn w:val="afffff"/>
    <w:qFormat/>
    <w:rsid w:val="006747C2"/>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
    <w:autoRedefine/>
    <w:qFormat/>
    <w:rsid w:val="006747C2"/>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0">
    <w:name w:val="标准文件_附录表标题"/>
    <w:next w:val="afffff"/>
    <w:autoRedefine/>
    <w:qFormat/>
    <w:rsid w:val="006747C2"/>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5">
    <w:name w:val="标准文件_附录一级条标题"/>
    <w:next w:val="afffff"/>
    <w:autoRedefine/>
    <w:qFormat/>
    <w:rsid w:val="006747C2"/>
    <w:pPr>
      <w:widowControl w:val="0"/>
      <w:numPr>
        <w:ilvl w:val="1"/>
        <w:numId w:val="4"/>
      </w:numPr>
      <w:spacing w:beforeLines="50" w:afterLines="50"/>
      <w:jc w:val="both"/>
      <w:outlineLvl w:val="2"/>
    </w:pPr>
    <w:rPr>
      <w:rFonts w:ascii="黑体" w:eastAsia="黑体"/>
      <w:kern w:val="21"/>
      <w:sz w:val="21"/>
    </w:rPr>
  </w:style>
  <w:style w:type="paragraph" w:customStyle="1" w:styleId="aff6">
    <w:name w:val="标准文件_附录二级条标题"/>
    <w:basedOn w:val="aff5"/>
    <w:next w:val="afffff"/>
    <w:autoRedefine/>
    <w:qFormat/>
    <w:rsid w:val="006747C2"/>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autoRedefine/>
    <w:qFormat/>
    <w:rsid w:val="006747C2"/>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
    <w:autoRedefine/>
    <w:qFormat/>
    <w:rsid w:val="006747C2"/>
    <w:pPr>
      <w:widowControl w:val="0"/>
      <w:numPr>
        <w:ilvl w:val="3"/>
        <w:numId w:val="4"/>
      </w:numPr>
      <w:spacing w:beforeLines="50" w:afterLines="50"/>
      <w:jc w:val="both"/>
      <w:outlineLvl w:val="4"/>
    </w:pPr>
    <w:rPr>
      <w:rFonts w:ascii="黑体" w:eastAsia="黑体"/>
      <w:kern w:val="21"/>
      <w:sz w:val="21"/>
    </w:rPr>
  </w:style>
  <w:style w:type="paragraph" w:customStyle="1" w:styleId="aff8">
    <w:name w:val="标准文件_附录四级条标题"/>
    <w:next w:val="afffff"/>
    <w:autoRedefine/>
    <w:qFormat/>
    <w:rsid w:val="006747C2"/>
    <w:pPr>
      <w:widowControl w:val="0"/>
      <w:numPr>
        <w:ilvl w:val="4"/>
        <w:numId w:val="4"/>
      </w:numPr>
      <w:spacing w:beforeLines="50" w:afterLines="50"/>
      <w:jc w:val="both"/>
      <w:outlineLvl w:val="5"/>
    </w:pPr>
    <w:rPr>
      <w:rFonts w:ascii="黑体" w:eastAsia="黑体"/>
      <w:kern w:val="21"/>
      <w:sz w:val="21"/>
    </w:rPr>
  </w:style>
  <w:style w:type="paragraph" w:customStyle="1" w:styleId="afa">
    <w:name w:val="标准文件_附录图标题"/>
    <w:next w:val="afffff"/>
    <w:autoRedefine/>
    <w:qFormat/>
    <w:rsid w:val="006747C2"/>
    <w:pPr>
      <w:numPr>
        <w:ilvl w:val="1"/>
        <w:numId w:val="6"/>
      </w:numPr>
      <w:adjustRightInd w:val="0"/>
      <w:snapToGrid w:val="0"/>
      <w:spacing w:beforeLines="50" w:afterLines="50"/>
      <w:jc w:val="center"/>
    </w:pPr>
    <w:rPr>
      <w:rFonts w:ascii="黑体" w:eastAsia="黑体"/>
      <w:sz w:val="21"/>
    </w:rPr>
  </w:style>
  <w:style w:type="paragraph" w:customStyle="1" w:styleId="aff9">
    <w:name w:val="标准文件_附录五级条标题"/>
    <w:next w:val="afffff"/>
    <w:autoRedefine/>
    <w:qFormat/>
    <w:rsid w:val="006747C2"/>
    <w:pPr>
      <w:widowControl w:val="0"/>
      <w:numPr>
        <w:ilvl w:val="5"/>
        <w:numId w:val="4"/>
      </w:numPr>
      <w:spacing w:beforeLines="50" w:afterLines="50"/>
      <w:jc w:val="both"/>
      <w:outlineLvl w:val="6"/>
    </w:pPr>
    <w:rPr>
      <w:rFonts w:ascii="黑体" w:eastAsia="黑体"/>
      <w:kern w:val="21"/>
      <w:sz w:val="21"/>
    </w:rPr>
  </w:style>
  <w:style w:type="paragraph" w:customStyle="1" w:styleId="af1">
    <w:name w:val="标准文件_附录英文标识"/>
    <w:next w:val="afffb"/>
    <w:autoRedefine/>
    <w:qFormat/>
    <w:rsid w:val="006747C2"/>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b"/>
    <w:autoRedefine/>
    <w:qFormat/>
    <w:rsid w:val="006747C2"/>
    <w:rPr>
      <w:kern w:val="2"/>
      <w:sz w:val="21"/>
      <w:szCs w:val="21"/>
    </w:rPr>
  </w:style>
  <w:style w:type="paragraph" w:customStyle="1" w:styleId="affffff1">
    <w:name w:val="标准文件_附录章标题"/>
    <w:next w:val="afffff"/>
    <w:autoRedefine/>
    <w:qFormat/>
    <w:rsid w:val="006747C2"/>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2">
    <w:name w:val="标准文件_公式后的破折号"/>
    <w:basedOn w:val="afffff"/>
    <w:next w:val="afffff"/>
    <w:autoRedefine/>
    <w:qFormat/>
    <w:rsid w:val="006747C2"/>
    <w:pPr>
      <w:ind w:leftChars="200" w:left="488" w:hangingChars="290" w:hanging="289"/>
    </w:pPr>
  </w:style>
  <w:style w:type="paragraph" w:customStyle="1" w:styleId="a7">
    <w:name w:val="标准文件_前言、引言标题"/>
    <w:next w:val="afff6"/>
    <w:autoRedefine/>
    <w:qFormat/>
    <w:rsid w:val="006747C2"/>
    <w:pPr>
      <w:numPr>
        <w:numId w:val="8"/>
      </w:numPr>
      <w:shd w:val="clear" w:color="FFFFFF" w:fill="FFFFFF"/>
      <w:spacing w:before="480" w:afterLines="150"/>
      <w:jc w:val="center"/>
      <w:outlineLvl w:val="0"/>
    </w:pPr>
    <w:rPr>
      <w:rFonts w:ascii="黑体" w:eastAsia="黑体"/>
      <w:sz w:val="32"/>
    </w:rPr>
  </w:style>
  <w:style w:type="paragraph" w:customStyle="1" w:styleId="affffff3">
    <w:name w:val="标准文件_目次、标准名称标题"/>
    <w:basedOn w:val="a7"/>
    <w:next w:val="afffff"/>
    <w:autoRedefine/>
    <w:qFormat/>
    <w:rsid w:val="006747C2"/>
    <w:pPr>
      <w:spacing w:line="460" w:lineRule="exact"/>
      <w:ind w:left="0" w:firstLine="0"/>
    </w:pPr>
  </w:style>
  <w:style w:type="paragraph" w:customStyle="1" w:styleId="affffff4">
    <w:name w:val="标准文件_目录标题"/>
    <w:basedOn w:val="afff6"/>
    <w:autoRedefine/>
    <w:qFormat/>
    <w:rsid w:val="006747C2"/>
    <w:pPr>
      <w:spacing w:before="480" w:afterLines="150" w:line="240" w:lineRule="auto"/>
      <w:jc w:val="center"/>
    </w:pPr>
    <w:rPr>
      <w:rFonts w:ascii="黑体" w:eastAsia="黑体"/>
      <w:sz w:val="32"/>
    </w:rPr>
  </w:style>
  <w:style w:type="paragraph" w:customStyle="1" w:styleId="af2">
    <w:name w:val="标准文件_破折号列项"/>
    <w:autoRedefine/>
    <w:qFormat/>
    <w:rsid w:val="006747C2"/>
    <w:pPr>
      <w:numPr>
        <w:numId w:val="9"/>
      </w:numPr>
      <w:adjustRightInd w:val="0"/>
      <w:snapToGrid w:val="0"/>
      <w:ind w:firstLineChars="200" w:firstLine="200"/>
    </w:pPr>
    <w:rPr>
      <w:sz w:val="21"/>
    </w:rPr>
  </w:style>
  <w:style w:type="paragraph" w:customStyle="1" w:styleId="afd">
    <w:name w:val="标准文件_破折号列项（二级）"/>
    <w:basedOn w:val="af2"/>
    <w:autoRedefine/>
    <w:qFormat/>
    <w:rsid w:val="006747C2"/>
    <w:pPr>
      <w:numPr>
        <w:numId w:val="10"/>
      </w:numPr>
    </w:pPr>
  </w:style>
  <w:style w:type="paragraph" w:customStyle="1" w:styleId="afff0">
    <w:name w:val="标准文件_三级条标题"/>
    <w:basedOn w:val="afff"/>
    <w:next w:val="afffff"/>
    <w:autoRedefine/>
    <w:qFormat/>
    <w:rsid w:val="006747C2"/>
    <w:pPr>
      <w:widowControl/>
      <w:numPr>
        <w:ilvl w:val="4"/>
      </w:numPr>
      <w:outlineLvl w:val="3"/>
    </w:pPr>
  </w:style>
  <w:style w:type="character" w:customStyle="1" w:styleId="11">
    <w:name w:val="不明显参考1"/>
    <w:autoRedefine/>
    <w:uiPriority w:val="31"/>
    <w:qFormat/>
    <w:rsid w:val="006747C2"/>
    <w:rPr>
      <w:smallCaps/>
      <w:color w:val="C0504D"/>
      <w:u w:val="single"/>
    </w:rPr>
  </w:style>
  <w:style w:type="paragraph" w:customStyle="1" w:styleId="affffff5">
    <w:name w:val="标准文件_示例后续"/>
    <w:basedOn w:val="afff6"/>
    <w:autoRedefine/>
    <w:qFormat/>
    <w:rsid w:val="006747C2"/>
    <w:pPr>
      <w:adjustRightInd/>
      <w:spacing w:line="240" w:lineRule="auto"/>
      <w:ind w:firstLineChars="200" w:firstLine="200"/>
    </w:pPr>
    <w:rPr>
      <w:sz w:val="18"/>
      <w:szCs w:val="24"/>
    </w:rPr>
  </w:style>
  <w:style w:type="paragraph" w:customStyle="1" w:styleId="affa">
    <w:name w:val="标准文件_数字编号列项"/>
    <w:autoRedefine/>
    <w:qFormat/>
    <w:rsid w:val="006747C2"/>
    <w:pPr>
      <w:numPr>
        <w:numId w:val="11"/>
      </w:numPr>
      <w:jc w:val="both"/>
    </w:pPr>
    <w:rPr>
      <w:rFonts w:ascii="宋体" w:hAnsi="宋体"/>
      <w:sz w:val="21"/>
    </w:rPr>
  </w:style>
  <w:style w:type="paragraph" w:customStyle="1" w:styleId="afff1">
    <w:name w:val="标准文件_四级条标题"/>
    <w:next w:val="afffff"/>
    <w:autoRedefine/>
    <w:qFormat/>
    <w:rsid w:val="006747C2"/>
    <w:pPr>
      <w:widowControl w:val="0"/>
      <w:numPr>
        <w:ilvl w:val="5"/>
        <w:numId w:val="2"/>
      </w:numPr>
      <w:spacing w:beforeLines="50" w:afterLines="50"/>
      <w:jc w:val="both"/>
      <w:outlineLvl w:val="4"/>
    </w:pPr>
    <w:rPr>
      <w:rFonts w:ascii="黑体" w:eastAsia="黑体"/>
      <w:sz w:val="21"/>
    </w:rPr>
  </w:style>
  <w:style w:type="character" w:customStyle="1" w:styleId="Char3">
    <w:name w:val="脚注文本 Char"/>
    <w:link w:val="affff"/>
    <w:autoRedefine/>
    <w:semiHidden/>
    <w:qFormat/>
    <w:rsid w:val="006747C2"/>
    <w:rPr>
      <w:rFonts w:ascii="宋体"/>
      <w:kern w:val="2"/>
      <w:sz w:val="18"/>
      <w:szCs w:val="18"/>
    </w:rPr>
  </w:style>
  <w:style w:type="paragraph" w:customStyle="1" w:styleId="affffff6">
    <w:name w:val="标准文件_条文脚注"/>
    <w:basedOn w:val="affff"/>
    <w:autoRedefine/>
    <w:qFormat/>
    <w:rsid w:val="006747C2"/>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f"/>
    <w:autoRedefine/>
    <w:qFormat/>
    <w:rsid w:val="006747C2"/>
    <w:pPr>
      <w:numPr>
        <w:numId w:val="12"/>
      </w:numPr>
      <w:spacing w:line="240" w:lineRule="auto"/>
      <w:jc w:val="left"/>
    </w:pPr>
    <w:rPr>
      <w:rFonts w:ascii="宋体" w:hAnsi="宋体"/>
      <w:sz w:val="18"/>
    </w:rPr>
  </w:style>
  <w:style w:type="character" w:customStyle="1" w:styleId="affffff7">
    <w:name w:val="标准文件_图表脚注内容"/>
    <w:autoRedefine/>
    <w:qFormat/>
    <w:rsid w:val="006747C2"/>
    <w:rPr>
      <w:rFonts w:ascii="宋体" w:eastAsia="宋体" w:hAnsi="宋体" w:cs="Times New Roman"/>
      <w:spacing w:val="0"/>
      <w:sz w:val="18"/>
      <w:vertAlign w:val="superscript"/>
    </w:rPr>
  </w:style>
  <w:style w:type="paragraph" w:customStyle="1" w:styleId="afff2">
    <w:name w:val="标准文件_五级条标题"/>
    <w:next w:val="afffff"/>
    <w:autoRedefine/>
    <w:qFormat/>
    <w:rsid w:val="006747C2"/>
    <w:pPr>
      <w:widowControl w:val="0"/>
      <w:numPr>
        <w:ilvl w:val="6"/>
        <w:numId w:val="2"/>
      </w:numPr>
      <w:spacing w:beforeLines="50" w:afterLines="50"/>
      <w:jc w:val="both"/>
      <w:outlineLvl w:val="5"/>
    </w:pPr>
    <w:rPr>
      <w:rFonts w:ascii="黑体" w:eastAsia="黑体"/>
      <w:sz w:val="21"/>
    </w:rPr>
  </w:style>
  <w:style w:type="paragraph" w:customStyle="1" w:styleId="affd">
    <w:name w:val="标准文件_章标题"/>
    <w:next w:val="afffff"/>
    <w:autoRedefine/>
    <w:qFormat/>
    <w:rsid w:val="006747C2"/>
    <w:pPr>
      <w:numPr>
        <w:ilvl w:val="1"/>
        <w:numId w:val="2"/>
      </w:numPr>
      <w:spacing w:beforeLines="100" w:afterLines="100"/>
      <w:ind w:left="0"/>
      <w:jc w:val="both"/>
      <w:outlineLvl w:val="0"/>
    </w:pPr>
    <w:rPr>
      <w:rFonts w:ascii="黑体" w:eastAsia="黑体"/>
      <w:color w:val="000000" w:themeColor="text1"/>
      <w:sz w:val="21"/>
    </w:rPr>
  </w:style>
  <w:style w:type="paragraph" w:customStyle="1" w:styleId="affe">
    <w:name w:val="标准文件_一级条标题"/>
    <w:basedOn w:val="affd"/>
    <w:next w:val="afffff"/>
    <w:autoRedefine/>
    <w:qFormat/>
    <w:rsid w:val="00002763"/>
    <w:pPr>
      <w:numPr>
        <w:ilvl w:val="2"/>
      </w:numPr>
      <w:spacing w:beforeLines="50" w:afterLines="50"/>
      <w:ind w:left="0"/>
      <w:outlineLvl w:val="1"/>
      <w:pPrChange w:id="0" w:author="Windows 用户" w:date="2025-04-30T16:26:00Z">
        <w:pPr>
          <w:numPr>
            <w:ilvl w:val="2"/>
            <w:numId w:val="2"/>
          </w:numPr>
          <w:spacing w:beforeLines="50" w:afterLines="50"/>
          <w:ind w:left="1985"/>
          <w:jc w:val="both"/>
          <w:outlineLvl w:val="1"/>
        </w:pPr>
      </w:pPrChange>
    </w:pPr>
    <w:rPr>
      <w:rFonts w:hAnsi="黑体"/>
      <w:rPrChange w:id="0" w:author="Windows 用户" w:date="2025-04-30T16:26:00Z">
        <w:rPr>
          <w:rFonts w:ascii="黑体" w:eastAsia="黑体" w:hAnsi="黑体"/>
          <w:color w:val="000000" w:themeColor="text1"/>
          <w:sz w:val="21"/>
          <w:lang w:val="en-US" w:eastAsia="zh-CN" w:bidi="ar-SA"/>
        </w:rPr>
      </w:rPrChange>
    </w:rPr>
  </w:style>
  <w:style w:type="paragraph" w:customStyle="1" w:styleId="affffff8">
    <w:name w:val="标准文件_一致程度"/>
    <w:basedOn w:val="afff6"/>
    <w:autoRedefine/>
    <w:qFormat/>
    <w:rsid w:val="006747C2"/>
    <w:pPr>
      <w:spacing w:line="440" w:lineRule="exact"/>
      <w:jc w:val="center"/>
    </w:pPr>
    <w:rPr>
      <w:sz w:val="28"/>
    </w:rPr>
  </w:style>
  <w:style w:type="paragraph" w:customStyle="1" w:styleId="affffff9">
    <w:name w:val="标准文件_引言标题"/>
    <w:next w:val="afff6"/>
    <w:autoRedefine/>
    <w:qFormat/>
    <w:rsid w:val="006747C2"/>
    <w:pPr>
      <w:shd w:val="clear" w:color="FFFFFF" w:fill="FFFFFF"/>
      <w:spacing w:before="540" w:after="600"/>
      <w:jc w:val="center"/>
      <w:outlineLvl w:val="0"/>
    </w:pPr>
    <w:rPr>
      <w:rFonts w:ascii="黑体" w:eastAsia="黑体"/>
      <w:sz w:val="32"/>
    </w:rPr>
  </w:style>
  <w:style w:type="paragraph" w:customStyle="1" w:styleId="affffffa">
    <w:name w:val="标准文件_英文图表脚注"/>
    <w:basedOn w:val="affffe"/>
    <w:autoRedefine/>
    <w:qFormat/>
    <w:rsid w:val="006747C2"/>
    <w:pPr>
      <w:widowControl/>
      <w:adjustRightInd/>
      <w:snapToGrid/>
      <w:spacing w:line="240" w:lineRule="auto"/>
      <w:ind w:left="79" w:hangingChars="80" w:hanging="79"/>
    </w:pPr>
    <w:rPr>
      <w:rFonts w:ascii="宋体" w:hAnsi="宋体"/>
    </w:rPr>
  </w:style>
  <w:style w:type="paragraph" w:customStyle="1" w:styleId="af7">
    <w:name w:val="标准文件_数字编号列项（二级）"/>
    <w:autoRedefine/>
    <w:qFormat/>
    <w:rsid w:val="006747C2"/>
    <w:pPr>
      <w:numPr>
        <w:ilvl w:val="1"/>
        <w:numId w:val="13"/>
      </w:numPr>
      <w:jc w:val="both"/>
    </w:pPr>
    <w:rPr>
      <w:rFonts w:ascii="宋体"/>
      <w:sz w:val="21"/>
    </w:rPr>
  </w:style>
  <w:style w:type="paragraph" w:customStyle="1" w:styleId="af0">
    <w:name w:val="标准文件_英文注："/>
    <w:basedOn w:val="afff6"/>
    <w:next w:val="afffff"/>
    <w:autoRedefine/>
    <w:qFormat/>
    <w:rsid w:val="006747C2"/>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autoRedefine/>
    <w:qFormat/>
    <w:rsid w:val="006747C2"/>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
    <w:autoRedefine/>
    <w:qFormat/>
    <w:rsid w:val="006747C2"/>
    <w:pPr>
      <w:numPr>
        <w:numId w:val="16"/>
      </w:numPr>
      <w:tabs>
        <w:tab w:val="left" w:pos="0"/>
      </w:tabs>
      <w:spacing w:beforeLines="50" w:afterLines="50"/>
      <w:jc w:val="center"/>
    </w:pPr>
    <w:rPr>
      <w:rFonts w:ascii="黑体" w:eastAsia="黑体"/>
      <w:sz w:val="21"/>
    </w:rPr>
  </w:style>
  <w:style w:type="paragraph" w:customStyle="1" w:styleId="affffffb">
    <w:name w:val="标准文件_正文公式"/>
    <w:basedOn w:val="afff6"/>
    <w:next w:val="affffe"/>
    <w:autoRedefine/>
    <w:qFormat/>
    <w:rsid w:val="006747C2"/>
    <w:pPr>
      <w:tabs>
        <w:tab w:val="center" w:pos="4678"/>
        <w:tab w:val="right" w:leader="middleDot" w:pos="9356"/>
      </w:tabs>
      <w:spacing w:line="240" w:lineRule="auto"/>
    </w:pPr>
    <w:rPr>
      <w:rFonts w:ascii="宋体" w:hAnsi="宋体"/>
    </w:rPr>
  </w:style>
  <w:style w:type="paragraph" w:customStyle="1" w:styleId="afe">
    <w:name w:val="标准文件_正文图标题"/>
    <w:next w:val="afffff"/>
    <w:autoRedefine/>
    <w:qFormat/>
    <w:rsid w:val="006747C2"/>
    <w:pPr>
      <w:numPr>
        <w:numId w:val="17"/>
      </w:numPr>
      <w:spacing w:beforeLines="50" w:afterLines="50"/>
      <w:jc w:val="center"/>
    </w:pPr>
    <w:rPr>
      <w:rFonts w:ascii="黑体" w:eastAsia="黑体"/>
      <w:sz w:val="21"/>
    </w:rPr>
  </w:style>
  <w:style w:type="paragraph" w:customStyle="1" w:styleId="afff4">
    <w:name w:val="标准文件_正文英文表标题"/>
    <w:next w:val="afffff"/>
    <w:autoRedefine/>
    <w:qFormat/>
    <w:rsid w:val="006747C2"/>
    <w:pPr>
      <w:numPr>
        <w:numId w:val="18"/>
      </w:numPr>
      <w:jc w:val="center"/>
    </w:pPr>
    <w:rPr>
      <w:rFonts w:ascii="黑体" w:eastAsia="黑体"/>
      <w:sz w:val="21"/>
    </w:rPr>
  </w:style>
  <w:style w:type="paragraph" w:customStyle="1" w:styleId="afc">
    <w:name w:val="标准文件_正文英文图标题"/>
    <w:next w:val="afffff"/>
    <w:autoRedefine/>
    <w:qFormat/>
    <w:rsid w:val="006747C2"/>
    <w:pPr>
      <w:numPr>
        <w:numId w:val="19"/>
      </w:numPr>
      <w:jc w:val="center"/>
    </w:pPr>
    <w:rPr>
      <w:rFonts w:ascii="黑体" w:eastAsia="黑体"/>
      <w:sz w:val="21"/>
    </w:rPr>
  </w:style>
  <w:style w:type="paragraph" w:customStyle="1" w:styleId="af8">
    <w:name w:val="标准文件_编号列项（三级）"/>
    <w:autoRedefine/>
    <w:qFormat/>
    <w:rsid w:val="006747C2"/>
    <w:pPr>
      <w:numPr>
        <w:ilvl w:val="2"/>
        <w:numId w:val="13"/>
      </w:numPr>
    </w:pPr>
    <w:rPr>
      <w:rFonts w:ascii="宋体"/>
      <w:sz w:val="21"/>
    </w:rPr>
  </w:style>
  <w:style w:type="paragraph" w:customStyle="1" w:styleId="a2">
    <w:name w:val="二级无标题条"/>
    <w:basedOn w:val="afff6"/>
    <w:autoRedefine/>
    <w:qFormat/>
    <w:rsid w:val="006747C2"/>
    <w:pPr>
      <w:numPr>
        <w:ilvl w:val="3"/>
        <w:numId w:val="20"/>
      </w:numPr>
      <w:adjustRightInd/>
      <w:spacing w:line="240" w:lineRule="auto"/>
    </w:pPr>
    <w:rPr>
      <w:rFonts w:ascii="宋体" w:hAnsi="宋体"/>
      <w:szCs w:val="24"/>
    </w:rPr>
  </w:style>
  <w:style w:type="paragraph" w:customStyle="1" w:styleId="affffffc">
    <w:name w:val="发布部门"/>
    <w:next w:val="afffff"/>
    <w:autoRedefine/>
    <w:qFormat/>
    <w:rsid w:val="006747C2"/>
    <w:pPr>
      <w:framePr w:w="7433" w:h="585" w:hRule="exact" w:hSpace="180" w:vSpace="180" w:wrap="around" w:hAnchor="margin" w:xAlign="center" w:y="14401" w:anchorLock="1"/>
      <w:jc w:val="center"/>
    </w:pPr>
    <w:rPr>
      <w:rFonts w:ascii="宋体"/>
      <w:b/>
      <w:w w:val="135"/>
      <w:sz w:val="36"/>
    </w:rPr>
  </w:style>
  <w:style w:type="paragraph" w:customStyle="1" w:styleId="affffffd">
    <w:name w:val="发布日期"/>
    <w:autoRedefine/>
    <w:qFormat/>
    <w:rsid w:val="006747C2"/>
    <w:pPr>
      <w:framePr w:w="4000" w:h="473" w:hRule="exact" w:hSpace="180" w:vSpace="180" w:wrap="around" w:hAnchor="margin" w:y="13511" w:anchorLock="1"/>
    </w:pPr>
    <w:rPr>
      <w:rFonts w:eastAsia="黑体"/>
      <w:sz w:val="28"/>
    </w:rPr>
  </w:style>
  <w:style w:type="paragraph" w:customStyle="1" w:styleId="affffffe">
    <w:name w:val="封面标准代替信息"/>
    <w:basedOn w:val="afff6"/>
    <w:autoRedefine/>
    <w:qFormat/>
    <w:rsid w:val="006747C2"/>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autoRedefine/>
    <w:qFormat/>
    <w:rsid w:val="006747C2"/>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0">
    <w:name w:val="封面标准文稿编辑信息"/>
    <w:autoRedefine/>
    <w:qFormat/>
    <w:rsid w:val="006747C2"/>
    <w:pPr>
      <w:spacing w:before="180" w:line="180" w:lineRule="exact"/>
      <w:jc w:val="center"/>
    </w:pPr>
    <w:rPr>
      <w:rFonts w:ascii="宋体"/>
      <w:sz w:val="21"/>
    </w:rPr>
  </w:style>
  <w:style w:type="paragraph" w:customStyle="1" w:styleId="afffffff1">
    <w:name w:val="封面标准文稿类别"/>
    <w:autoRedefine/>
    <w:qFormat/>
    <w:rsid w:val="006747C2"/>
    <w:pPr>
      <w:spacing w:before="440" w:line="400" w:lineRule="exact"/>
      <w:jc w:val="center"/>
    </w:pPr>
    <w:rPr>
      <w:rFonts w:ascii="宋体"/>
      <w:sz w:val="24"/>
    </w:rPr>
  </w:style>
  <w:style w:type="paragraph" w:customStyle="1" w:styleId="afffffff2">
    <w:name w:val="封面标准英文名称"/>
    <w:autoRedefine/>
    <w:qFormat/>
    <w:rsid w:val="006747C2"/>
    <w:pPr>
      <w:widowControl w:val="0"/>
      <w:spacing w:line="360" w:lineRule="exact"/>
      <w:jc w:val="center"/>
    </w:pPr>
    <w:rPr>
      <w:sz w:val="28"/>
    </w:rPr>
  </w:style>
  <w:style w:type="paragraph" w:customStyle="1" w:styleId="afffffff3">
    <w:name w:val="封面一致性程度标识"/>
    <w:autoRedefine/>
    <w:qFormat/>
    <w:rsid w:val="006747C2"/>
    <w:pPr>
      <w:spacing w:before="440" w:line="440" w:lineRule="exact"/>
      <w:jc w:val="center"/>
    </w:pPr>
    <w:rPr>
      <w:sz w:val="28"/>
    </w:rPr>
  </w:style>
  <w:style w:type="paragraph" w:customStyle="1" w:styleId="afffffff4">
    <w:name w:val="封面正文"/>
    <w:autoRedefine/>
    <w:qFormat/>
    <w:rsid w:val="006747C2"/>
    <w:pPr>
      <w:jc w:val="both"/>
    </w:pPr>
  </w:style>
  <w:style w:type="paragraph" w:customStyle="1" w:styleId="afffffff5">
    <w:name w:val="附录二级无标题条"/>
    <w:basedOn w:val="afff6"/>
    <w:next w:val="afffff"/>
    <w:autoRedefine/>
    <w:qFormat/>
    <w:rsid w:val="006747C2"/>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autoRedefine/>
    <w:qFormat/>
    <w:rsid w:val="006747C2"/>
    <w:pPr>
      <w:outlineLvl w:val="4"/>
    </w:pPr>
  </w:style>
  <w:style w:type="paragraph" w:customStyle="1" w:styleId="afffffff7">
    <w:name w:val="附录四级无标题条"/>
    <w:basedOn w:val="afffffff6"/>
    <w:next w:val="afffff"/>
    <w:autoRedefine/>
    <w:qFormat/>
    <w:rsid w:val="006747C2"/>
    <w:pPr>
      <w:outlineLvl w:val="5"/>
    </w:pPr>
  </w:style>
  <w:style w:type="paragraph" w:customStyle="1" w:styleId="afffffff8">
    <w:name w:val="附录图"/>
    <w:next w:val="afffff"/>
    <w:autoRedefine/>
    <w:qFormat/>
    <w:rsid w:val="006747C2"/>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3">
    <w:name w:val="标准文件_一级项"/>
    <w:autoRedefine/>
    <w:qFormat/>
    <w:rsid w:val="006747C2"/>
    <w:pPr>
      <w:numPr>
        <w:numId w:val="21"/>
      </w:numPr>
    </w:pPr>
    <w:rPr>
      <w:rFonts w:ascii="宋体"/>
      <w:sz w:val="21"/>
    </w:rPr>
  </w:style>
  <w:style w:type="paragraph" w:customStyle="1" w:styleId="afffffff9">
    <w:name w:val="附录五级无标题条"/>
    <w:basedOn w:val="afffffff7"/>
    <w:next w:val="afffff"/>
    <w:autoRedefine/>
    <w:qFormat/>
    <w:rsid w:val="006747C2"/>
    <w:pPr>
      <w:outlineLvl w:val="6"/>
    </w:pPr>
  </w:style>
  <w:style w:type="paragraph" w:customStyle="1" w:styleId="afffffffa">
    <w:name w:val="附录性质"/>
    <w:basedOn w:val="afff6"/>
    <w:autoRedefine/>
    <w:qFormat/>
    <w:rsid w:val="006747C2"/>
    <w:pPr>
      <w:widowControl/>
      <w:adjustRightInd/>
      <w:jc w:val="center"/>
    </w:pPr>
    <w:rPr>
      <w:rFonts w:ascii="黑体" w:eastAsia="黑体"/>
    </w:rPr>
  </w:style>
  <w:style w:type="paragraph" w:customStyle="1" w:styleId="afffffffb">
    <w:name w:val="附录一级无标题条"/>
    <w:basedOn w:val="affffff1"/>
    <w:next w:val="afffff"/>
    <w:autoRedefine/>
    <w:qFormat/>
    <w:rsid w:val="006747C2"/>
    <w:pPr>
      <w:autoSpaceDN w:val="0"/>
      <w:outlineLvl w:val="2"/>
    </w:pPr>
    <w:rPr>
      <w:rFonts w:ascii="宋体" w:eastAsia="宋体" w:hAnsi="宋体"/>
    </w:rPr>
  </w:style>
  <w:style w:type="character" w:customStyle="1" w:styleId="afffffffc">
    <w:name w:val="个人答复风格"/>
    <w:autoRedefine/>
    <w:qFormat/>
    <w:rsid w:val="006747C2"/>
    <w:rPr>
      <w:rFonts w:ascii="Arial" w:eastAsia="宋体" w:hAnsi="Arial" w:cs="Arial"/>
      <w:color w:val="auto"/>
      <w:spacing w:val="0"/>
      <w:sz w:val="20"/>
    </w:rPr>
  </w:style>
  <w:style w:type="character" w:customStyle="1" w:styleId="afffffffd">
    <w:name w:val="个人撰写风格"/>
    <w:autoRedefine/>
    <w:qFormat/>
    <w:rsid w:val="006747C2"/>
    <w:rPr>
      <w:rFonts w:ascii="Arial" w:eastAsia="宋体" w:hAnsi="Arial" w:cs="Arial"/>
      <w:color w:val="auto"/>
      <w:spacing w:val="0"/>
      <w:sz w:val="20"/>
    </w:rPr>
  </w:style>
  <w:style w:type="paragraph" w:customStyle="1" w:styleId="afffffffe">
    <w:name w:val="脚注后续"/>
    <w:autoRedefine/>
    <w:qFormat/>
    <w:rsid w:val="006747C2"/>
    <w:pPr>
      <w:ind w:leftChars="350" w:left="350"/>
      <w:jc w:val="both"/>
    </w:pPr>
    <w:rPr>
      <w:rFonts w:ascii="宋体"/>
      <w:sz w:val="18"/>
    </w:rPr>
  </w:style>
  <w:style w:type="paragraph" w:customStyle="1" w:styleId="afff5">
    <w:name w:val="列项——"/>
    <w:autoRedefine/>
    <w:qFormat/>
    <w:rsid w:val="006747C2"/>
    <w:pPr>
      <w:widowControl w:val="0"/>
      <w:numPr>
        <w:numId w:val="22"/>
      </w:numPr>
      <w:jc w:val="both"/>
    </w:pPr>
    <w:rPr>
      <w:rFonts w:ascii="宋体" w:hAnsi="宋体"/>
      <w:sz w:val="21"/>
    </w:rPr>
  </w:style>
  <w:style w:type="paragraph" w:customStyle="1" w:styleId="affffffff">
    <w:name w:val="列项·"/>
    <w:basedOn w:val="afffff"/>
    <w:autoRedefine/>
    <w:qFormat/>
    <w:rsid w:val="006747C2"/>
    <w:pPr>
      <w:tabs>
        <w:tab w:val="left" w:pos="840"/>
      </w:tabs>
    </w:pPr>
  </w:style>
  <w:style w:type="paragraph" w:customStyle="1" w:styleId="affffffff0">
    <w:name w:val="目次、索引正文"/>
    <w:autoRedefine/>
    <w:qFormat/>
    <w:rsid w:val="006747C2"/>
    <w:pPr>
      <w:spacing w:line="320" w:lineRule="exact"/>
      <w:jc w:val="both"/>
    </w:pPr>
    <w:rPr>
      <w:rFonts w:ascii="宋体"/>
      <w:sz w:val="21"/>
    </w:rPr>
  </w:style>
  <w:style w:type="paragraph" w:customStyle="1" w:styleId="210">
    <w:name w:val="目录 21"/>
    <w:basedOn w:val="afff6"/>
    <w:next w:val="afff6"/>
    <w:autoRedefine/>
    <w:semiHidden/>
    <w:qFormat/>
    <w:rsid w:val="006747C2"/>
    <w:pPr>
      <w:adjustRightInd/>
      <w:spacing w:line="240" w:lineRule="auto"/>
      <w:jc w:val="left"/>
    </w:pPr>
    <w:rPr>
      <w:bCs/>
      <w:iCs/>
    </w:rPr>
  </w:style>
  <w:style w:type="paragraph" w:customStyle="1" w:styleId="31">
    <w:name w:val="目录 31"/>
    <w:basedOn w:val="afff6"/>
    <w:next w:val="afff6"/>
    <w:autoRedefine/>
    <w:semiHidden/>
    <w:qFormat/>
    <w:rsid w:val="006747C2"/>
    <w:pPr>
      <w:spacing w:line="240" w:lineRule="auto"/>
    </w:pPr>
    <w:rPr>
      <w:rFonts w:ascii="宋体" w:hAnsi="宋体"/>
      <w:iCs/>
    </w:rPr>
  </w:style>
  <w:style w:type="paragraph" w:customStyle="1" w:styleId="41">
    <w:name w:val="目录 41"/>
    <w:basedOn w:val="afff6"/>
    <w:next w:val="afff6"/>
    <w:autoRedefine/>
    <w:semiHidden/>
    <w:qFormat/>
    <w:rsid w:val="006747C2"/>
    <w:pPr>
      <w:adjustRightInd/>
      <w:spacing w:line="240" w:lineRule="auto"/>
      <w:jc w:val="left"/>
    </w:pPr>
  </w:style>
  <w:style w:type="paragraph" w:customStyle="1" w:styleId="51">
    <w:name w:val="目录 51"/>
    <w:basedOn w:val="afff6"/>
    <w:next w:val="afff6"/>
    <w:autoRedefine/>
    <w:semiHidden/>
    <w:qFormat/>
    <w:rsid w:val="006747C2"/>
    <w:pPr>
      <w:spacing w:line="240" w:lineRule="auto"/>
    </w:pPr>
    <w:rPr>
      <w:rFonts w:ascii="宋体" w:hAnsi="宋体"/>
    </w:rPr>
  </w:style>
  <w:style w:type="paragraph" w:customStyle="1" w:styleId="61">
    <w:name w:val="目录 61"/>
    <w:basedOn w:val="afff6"/>
    <w:next w:val="afff6"/>
    <w:autoRedefine/>
    <w:semiHidden/>
    <w:qFormat/>
    <w:rsid w:val="006747C2"/>
    <w:pPr>
      <w:adjustRightInd/>
      <w:spacing w:line="240" w:lineRule="auto"/>
      <w:jc w:val="left"/>
    </w:pPr>
  </w:style>
  <w:style w:type="paragraph" w:customStyle="1" w:styleId="71">
    <w:name w:val="目录 71"/>
    <w:basedOn w:val="61"/>
    <w:autoRedefine/>
    <w:semiHidden/>
    <w:qFormat/>
    <w:rsid w:val="006747C2"/>
    <w:pPr>
      <w:ind w:left="1260"/>
    </w:pPr>
  </w:style>
  <w:style w:type="paragraph" w:customStyle="1" w:styleId="81">
    <w:name w:val="目录 81"/>
    <w:basedOn w:val="71"/>
    <w:autoRedefine/>
    <w:semiHidden/>
    <w:qFormat/>
    <w:rsid w:val="006747C2"/>
    <w:pPr>
      <w:ind w:left="1470"/>
    </w:pPr>
  </w:style>
  <w:style w:type="paragraph" w:customStyle="1" w:styleId="91">
    <w:name w:val="目录 91"/>
    <w:basedOn w:val="81"/>
    <w:autoRedefine/>
    <w:semiHidden/>
    <w:qFormat/>
    <w:rsid w:val="006747C2"/>
    <w:pPr>
      <w:ind w:left="1680"/>
    </w:pPr>
  </w:style>
  <w:style w:type="paragraph" w:customStyle="1" w:styleId="affffffff1">
    <w:name w:val="其他标准称谓"/>
    <w:autoRedefine/>
    <w:qFormat/>
    <w:rsid w:val="006747C2"/>
    <w:pPr>
      <w:spacing w:line="0" w:lineRule="atLeast"/>
      <w:jc w:val="distribute"/>
    </w:pPr>
    <w:rPr>
      <w:rFonts w:ascii="黑体" w:eastAsia="黑体" w:hAnsi="宋体"/>
      <w:sz w:val="52"/>
    </w:rPr>
  </w:style>
  <w:style w:type="paragraph" w:customStyle="1" w:styleId="affffffff2">
    <w:name w:val="其他发布部门"/>
    <w:basedOn w:val="affffffc"/>
    <w:autoRedefine/>
    <w:qFormat/>
    <w:rsid w:val="006747C2"/>
    <w:pPr>
      <w:framePr w:wrap="around"/>
      <w:spacing w:line="0" w:lineRule="atLeast"/>
    </w:pPr>
    <w:rPr>
      <w:rFonts w:ascii="黑体" w:eastAsia="黑体"/>
      <w:b w:val="0"/>
    </w:rPr>
  </w:style>
  <w:style w:type="paragraph" w:customStyle="1" w:styleId="affc">
    <w:name w:val="前言标题"/>
    <w:next w:val="afff6"/>
    <w:qFormat/>
    <w:rsid w:val="006747C2"/>
    <w:pPr>
      <w:numPr>
        <w:numId w:val="2"/>
      </w:numPr>
      <w:shd w:val="clear" w:color="FFFFFF" w:fill="FFFFFF"/>
      <w:spacing w:before="540" w:after="600"/>
      <w:jc w:val="center"/>
      <w:outlineLvl w:val="0"/>
    </w:pPr>
    <w:rPr>
      <w:rFonts w:ascii="黑体" w:eastAsia="黑体"/>
      <w:sz w:val="32"/>
    </w:rPr>
  </w:style>
  <w:style w:type="paragraph" w:customStyle="1" w:styleId="a3">
    <w:name w:val="三级无标题条"/>
    <w:basedOn w:val="afff6"/>
    <w:autoRedefine/>
    <w:qFormat/>
    <w:rsid w:val="006747C2"/>
    <w:pPr>
      <w:numPr>
        <w:ilvl w:val="4"/>
        <w:numId w:val="20"/>
      </w:numPr>
      <w:adjustRightInd/>
      <w:spacing w:line="240" w:lineRule="auto"/>
    </w:pPr>
    <w:rPr>
      <w:rFonts w:ascii="宋体" w:hAnsi="宋体"/>
      <w:szCs w:val="24"/>
    </w:rPr>
  </w:style>
  <w:style w:type="paragraph" w:customStyle="1" w:styleId="affffffff3">
    <w:name w:val="实施日期"/>
    <w:basedOn w:val="affffffd"/>
    <w:autoRedefine/>
    <w:qFormat/>
    <w:rsid w:val="006747C2"/>
    <w:pPr>
      <w:framePr w:hSpace="0" w:wrap="around" w:xAlign="right"/>
      <w:jc w:val="right"/>
    </w:pPr>
  </w:style>
  <w:style w:type="paragraph" w:customStyle="1" w:styleId="a4">
    <w:name w:val="四级无标题条"/>
    <w:basedOn w:val="afff6"/>
    <w:autoRedefine/>
    <w:qFormat/>
    <w:rsid w:val="006747C2"/>
    <w:pPr>
      <w:numPr>
        <w:ilvl w:val="5"/>
        <w:numId w:val="20"/>
      </w:numPr>
      <w:adjustRightInd/>
      <w:spacing w:line="240" w:lineRule="auto"/>
    </w:pPr>
    <w:rPr>
      <w:rFonts w:ascii="宋体" w:hAnsi="宋体"/>
      <w:szCs w:val="24"/>
    </w:rPr>
  </w:style>
  <w:style w:type="paragraph" w:customStyle="1" w:styleId="affffffff4">
    <w:name w:val="文献分类号"/>
    <w:autoRedefine/>
    <w:qFormat/>
    <w:rsid w:val="006747C2"/>
    <w:pPr>
      <w:framePr w:hSpace="180" w:vSpace="180" w:wrap="around" w:hAnchor="margin" w:y="1" w:anchorLock="1"/>
      <w:widowControl w:val="0"/>
      <w:textAlignment w:val="center"/>
    </w:pPr>
    <w:rPr>
      <w:rFonts w:eastAsia="黑体"/>
      <w:sz w:val="21"/>
    </w:rPr>
  </w:style>
  <w:style w:type="paragraph" w:customStyle="1" w:styleId="affffffff5">
    <w:name w:val="无标题条"/>
    <w:next w:val="afffff"/>
    <w:autoRedefine/>
    <w:qFormat/>
    <w:rsid w:val="006747C2"/>
    <w:pPr>
      <w:jc w:val="both"/>
    </w:pPr>
    <w:rPr>
      <w:rFonts w:ascii="宋体" w:hAnsi="宋体"/>
      <w:sz w:val="21"/>
    </w:rPr>
  </w:style>
  <w:style w:type="paragraph" w:customStyle="1" w:styleId="a5">
    <w:name w:val="五级无标题条"/>
    <w:basedOn w:val="afff6"/>
    <w:autoRedefine/>
    <w:qFormat/>
    <w:rsid w:val="006747C2"/>
    <w:pPr>
      <w:numPr>
        <w:ilvl w:val="6"/>
        <w:numId w:val="20"/>
      </w:numPr>
      <w:adjustRightInd/>
    </w:pPr>
    <w:rPr>
      <w:szCs w:val="24"/>
    </w:rPr>
  </w:style>
  <w:style w:type="paragraph" w:customStyle="1" w:styleId="a1">
    <w:name w:val="一级无标题条"/>
    <w:basedOn w:val="afff6"/>
    <w:autoRedefine/>
    <w:qFormat/>
    <w:rsid w:val="006747C2"/>
    <w:pPr>
      <w:numPr>
        <w:ilvl w:val="2"/>
        <w:numId w:val="20"/>
      </w:numPr>
      <w:adjustRightInd/>
      <w:spacing w:before="10" w:after="10" w:line="240" w:lineRule="auto"/>
    </w:pPr>
    <w:rPr>
      <w:rFonts w:ascii="宋体" w:hAnsi="宋体"/>
      <w:szCs w:val="24"/>
    </w:rPr>
  </w:style>
  <w:style w:type="paragraph" w:customStyle="1" w:styleId="affffffff6">
    <w:name w:val="注:后续"/>
    <w:autoRedefine/>
    <w:qFormat/>
    <w:rsid w:val="006747C2"/>
    <w:pPr>
      <w:spacing w:line="300" w:lineRule="exact"/>
      <w:ind w:leftChars="400" w:left="600" w:hangingChars="200" w:hanging="200"/>
      <w:jc w:val="both"/>
    </w:pPr>
    <w:rPr>
      <w:rFonts w:ascii="宋体"/>
      <w:sz w:val="18"/>
    </w:rPr>
  </w:style>
  <w:style w:type="paragraph" w:customStyle="1" w:styleId="affffffff7">
    <w:name w:val="注×:后续"/>
    <w:basedOn w:val="affffffff6"/>
    <w:autoRedefine/>
    <w:qFormat/>
    <w:rsid w:val="006747C2"/>
    <w:pPr>
      <w:ind w:leftChars="0" w:left="1406" w:firstLineChars="0" w:hanging="499"/>
    </w:pPr>
  </w:style>
  <w:style w:type="paragraph" w:customStyle="1" w:styleId="affffffff8">
    <w:name w:val="标准文件_一级无标题"/>
    <w:basedOn w:val="affe"/>
    <w:autoRedefine/>
    <w:qFormat/>
    <w:rsid w:val="006747C2"/>
    <w:pPr>
      <w:spacing w:beforeLines="0" w:afterLines="0"/>
      <w:outlineLvl w:val="9"/>
    </w:pPr>
    <w:rPr>
      <w:rFonts w:ascii="宋体" w:eastAsia="宋体"/>
    </w:rPr>
  </w:style>
  <w:style w:type="paragraph" w:customStyle="1" w:styleId="affffffff9">
    <w:name w:val="标准文件_五级无标题"/>
    <w:basedOn w:val="afff2"/>
    <w:autoRedefine/>
    <w:qFormat/>
    <w:rsid w:val="006747C2"/>
    <w:pPr>
      <w:spacing w:beforeLines="0" w:afterLines="0"/>
      <w:outlineLvl w:val="9"/>
    </w:pPr>
    <w:rPr>
      <w:rFonts w:ascii="宋体" w:eastAsia="宋体"/>
    </w:rPr>
  </w:style>
  <w:style w:type="paragraph" w:customStyle="1" w:styleId="affffffffa">
    <w:name w:val="标准文件_三级无标题"/>
    <w:basedOn w:val="afff0"/>
    <w:autoRedefine/>
    <w:qFormat/>
    <w:rsid w:val="006747C2"/>
    <w:pPr>
      <w:spacing w:beforeLines="0" w:afterLines="0"/>
      <w:outlineLvl w:val="9"/>
    </w:pPr>
    <w:rPr>
      <w:rFonts w:ascii="宋体" w:eastAsia="宋体"/>
    </w:rPr>
  </w:style>
  <w:style w:type="paragraph" w:customStyle="1" w:styleId="affffffffb">
    <w:name w:val="标准文件_二级无标题"/>
    <w:basedOn w:val="afff"/>
    <w:autoRedefine/>
    <w:qFormat/>
    <w:rsid w:val="006747C2"/>
    <w:pPr>
      <w:spacing w:beforeLines="0" w:afterLines="0"/>
      <w:ind w:left="0"/>
      <w:outlineLvl w:val="9"/>
    </w:pPr>
    <w:rPr>
      <w:rFonts w:ascii="宋体" w:eastAsia="宋体"/>
    </w:rPr>
  </w:style>
  <w:style w:type="paragraph" w:customStyle="1" w:styleId="affffffffc">
    <w:name w:val="标准_四级无标题"/>
    <w:basedOn w:val="afff1"/>
    <w:next w:val="afffff"/>
    <w:autoRedefine/>
    <w:qFormat/>
    <w:rsid w:val="006747C2"/>
    <w:rPr>
      <w:rFonts w:eastAsia="宋体"/>
    </w:rPr>
  </w:style>
  <w:style w:type="paragraph" w:customStyle="1" w:styleId="affffffffd">
    <w:name w:val="标准文件_四级无标题"/>
    <w:basedOn w:val="afff1"/>
    <w:qFormat/>
    <w:rsid w:val="006747C2"/>
    <w:pPr>
      <w:spacing w:beforeLines="0" w:afterLines="0"/>
      <w:outlineLvl w:val="9"/>
    </w:pPr>
    <w:rPr>
      <w:rFonts w:ascii="宋体" w:eastAsia="宋体" w:hAnsi="黑体"/>
      <w:szCs w:val="52"/>
    </w:rPr>
  </w:style>
  <w:style w:type="paragraph" w:customStyle="1" w:styleId="aff2">
    <w:name w:val="标准文件_大写罗马数字编号列项"/>
    <w:basedOn w:val="afffff"/>
    <w:autoRedefine/>
    <w:qFormat/>
    <w:rsid w:val="006747C2"/>
    <w:pPr>
      <w:numPr>
        <w:numId w:val="23"/>
      </w:numPr>
      <w:ind w:firstLineChars="0" w:firstLine="0"/>
    </w:pPr>
    <w:rPr>
      <w:rFonts w:ascii="Times New Roman" w:cs="Arial"/>
      <w:szCs w:val="28"/>
    </w:rPr>
  </w:style>
  <w:style w:type="paragraph" w:customStyle="1" w:styleId="af">
    <w:name w:val="标准文件_小写罗马数字编号列项"/>
    <w:basedOn w:val="afffff"/>
    <w:autoRedefine/>
    <w:qFormat/>
    <w:rsid w:val="006747C2"/>
    <w:pPr>
      <w:numPr>
        <w:numId w:val="24"/>
      </w:numPr>
      <w:ind w:firstLineChars="0" w:firstLine="0"/>
    </w:pPr>
    <w:rPr>
      <w:rFonts w:cs="Arial"/>
      <w:szCs w:val="28"/>
    </w:rPr>
  </w:style>
  <w:style w:type="paragraph" w:customStyle="1" w:styleId="affffffffe">
    <w:name w:val="标准文件_附录标题"/>
    <w:basedOn w:val="aff4"/>
    <w:autoRedefine/>
    <w:qFormat/>
    <w:rsid w:val="006747C2"/>
    <w:pPr>
      <w:numPr>
        <w:numId w:val="0"/>
      </w:numPr>
      <w:spacing w:after="280"/>
      <w:outlineLvl w:val="9"/>
    </w:pPr>
  </w:style>
  <w:style w:type="paragraph" w:customStyle="1" w:styleId="afffffffff">
    <w:name w:val="标准文件_二级项"/>
    <w:autoRedefine/>
    <w:qFormat/>
    <w:rsid w:val="006747C2"/>
    <w:rPr>
      <w:rFonts w:ascii="宋体"/>
      <w:sz w:val="21"/>
    </w:rPr>
  </w:style>
  <w:style w:type="paragraph" w:customStyle="1" w:styleId="af4">
    <w:name w:val="标准文件_三级项"/>
    <w:basedOn w:val="afff6"/>
    <w:autoRedefine/>
    <w:qFormat/>
    <w:rsid w:val="006747C2"/>
    <w:pPr>
      <w:numPr>
        <w:ilvl w:val="2"/>
        <w:numId w:val="21"/>
      </w:numPr>
      <w:spacing w:line="-300" w:lineRule="auto"/>
    </w:pPr>
    <w:rPr>
      <w:rFonts w:ascii="Times New Roman" w:hAnsi="Times New Roman"/>
    </w:rPr>
  </w:style>
  <w:style w:type="paragraph" w:customStyle="1" w:styleId="affb">
    <w:name w:val="图表脚注说明"/>
    <w:basedOn w:val="afff6"/>
    <w:next w:val="afffff"/>
    <w:autoRedefine/>
    <w:qFormat/>
    <w:rsid w:val="006747C2"/>
    <w:pPr>
      <w:numPr>
        <w:numId w:val="25"/>
      </w:numPr>
      <w:adjustRightInd/>
      <w:spacing w:line="240" w:lineRule="auto"/>
    </w:pPr>
    <w:rPr>
      <w:rFonts w:ascii="宋体" w:hAnsi="Times New Roman"/>
      <w:sz w:val="18"/>
      <w:szCs w:val="18"/>
    </w:rPr>
  </w:style>
  <w:style w:type="paragraph" w:customStyle="1" w:styleId="afffffffff0">
    <w:name w:val="标准文件_字母编号列项（一级）"/>
    <w:autoRedefine/>
    <w:qFormat/>
    <w:rsid w:val="006747C2"/>
    <w:pPr>
      <w:tabs>
        <w:tab w:val="left" w:pos="851"/>
      </w:tabs>
      <w:ind w:left="851" w:hanging="426"/>
      <w:jc w:val="both"/>
    </w:pPr>
    <w:rPr>
      <w:rFonts w:ascii="宋体"/>
      <w:sz w:val="21"/>
    </w:rPr>
  </w:style>
  <w:style w:type="paragraph" w:customStyle="1" w:styleId="afffffffff1">
    <w:name w:val="标准文件_索引字母"/>
    <w:next w:val="afffff"/>
    <w:autoRedefine/>
    <w:qFormat/>
    <w:rsid w:val="006747C2"/>
    <w:pPr>
      <w:jc w:val="center"/>
    </w:pPr>
    <w:rPr>
      <w:rFonts w:ascii="宋体" w:eastAsia="Times New Roman" w:hAnsi="宋体"/>
      <w:b/>
      <w:kern w:val="2"/>
      <w:sz w:val="21"/>
    </w:rPr>
  </w:style>
  <w:style w:type="paragraph" w:customStyle="1" w:styleId="afffffffff2">
    <w:name w:val="标准文件_附录前"/>
    <w:next w:val="afffff"/>
    <w:autoRedefine/>
    <w:qFormat/>
    <w:rsid w:val="006747C2"/>
    <w:pPr>
      <w:spacing w:line="20" w:lineRule="atLeast"/>
      <w:ind w:firstLine="200"/>
    </w:pPr>
    <w:rPr>
      <w:rFonts w:ascii="宋体" w:hAnsi="宋体"/>
      <w:kern w:val="2"/>
      <w:sz w:val="10"/>
    </w:rPr>
  </w:style>
  <w:style w:type="paragraph" w:customStyle="1" w:styleId="afffffffff3">
    <w:name w:val="标准文件_正文标准名称"/>
    <w:autoRedefine/>
    <w:qFormat/>
    <w:rsid w:val="006747C2"/>
    <w:pPr>
      <w:spacing w:before="560" w:after="640" w:line="400" w:lineRule="exact"/>
      <w:jc w:val="center"/>
    </w:pPr>
    <w:rPr>
      <w:rFonts w:ascii="黑体" w:eastAsia="黑体" w:hAnsi="黑体"/>
      <w:kern w:val="2"/>
      <w:sz w:val="32"/>
      <w:szCs w:val="32"/>
    </w:rPr>
  </w:style>
  <w:style w:type="paragraph" w:customStyle="1" w:styleId="afffffffff4">
    <w:name w:val="标准文件_表格"/>
    <w:basedOn w:val="afffff"/>
    <w:autoRedefine/>
    <w:qFormat/>
    <w:rsid w:val="006747C2"/>
    <w:pPr>
      <w:ind w:firstLineChars="0" w:firstLine="0"/>
      <w:jc w:val="center"/>
    </w:pPr>
    <w:rPr>
      <w:rFonts w:hAnsi="宋体"/>
      <w:color w:val="FF0000"/>
      <w:sz w:val="18"/>
      <w:szCs w:val="18"/>
    </w:rPr>
  </w:style>
  <w:style w:type="paragraph" w:customStyle="1" w:styleId="afff3">
    <w:name w:val="标准文件_注："/>
    <w:next w:val="afffff"/>
    <w:autoRedefine/>
    <w:qFormat/>
    <w:rsid w:val="006747C2"/>
    <w:pPr>
      <w:widowControl w:val="0"/>
      <w:numPr>
        <w:numId w:val="26"/>
      </w:numPr>
      <w:autoSpaceDE w:val="0"/>
      <w:autoSpaceDN w:val="0"/>
      <w:jc w:val="both"/>
    </w:pPr>
    <w:rPr>
      <w:rFonts w:ascii="宋体"/>
      <w:sz w:val="18"/>
      <w:szCs w:val="18"/>
    </w:rPr>
  </w:style>
  <w:style w:type="paragraph" w:customStyle="1" w:styleId="a6">
    <w:name w:val="标准文件_注×："/>
    <w:autoRedefine/>
    <w:qFormat/>
    <w:rsid w:val="006747C2"/>
    <w:pPr>
      <w:widowControl w:val="0"/>
      <w:numPr>
        <w:numId w:val="27"/>
      </w:numPr>
      <w:autoSpaceDE w:val="0"/>
      <w:autoSpaceDN w:val="0"/>
      <w:jc w:val="both"/>
    </w:pPr>
    <w:rPr>
      <w:rFonts w:ascii="宋体"/>
      <w:sz w:val="18"/>
      <w:szCs w:val="18"/>
    </w:rPr>
  </w:style>
  <w:style w:type="paragraph" w:customStyle="1" w:styleId="ad">
    <w:name w:val="标准文件_示例："/>
    <w:next w:val="afffffffff5"/>
    <w:autoRedefine/>
    <w:qFormat/>
    <w:rsid w:val="006747C2"/>
    <w:pPr>
      <w:widowControl w:val="0"/>
      <w:numPr>
        <w:numId w:val="28"/>
      </w:numPr>
      <w:jc w:val="both"/>
    </w:pPr>
    <w:rPr>
      <w:rFonts w:ascii="宋体"/>
      <w:sz w:val="18"/>
      <w:szCs w:val="18"/>
    </w:rPr>
  </w:style>
  <w:style w:type="paragraph" w:customStyle="1" w:styleId="afffffffff5">
    <w:name w:val="标准文件_示例内容"/>
    <w:basedOn w:val="afffff"/>
    <w:autoRedefine/>
    <w:qFormat/>
    <w:rsid w:val="006747C2"/>
    <w:pPr>
      <w:ind w:firstLine="420"/>
    </w:pPr>
    <w:rPr>
      <w:sz w:val="18"/>
    </w:rPr>
  </w:style>
  <w:style w:type="paragraph" w:customStyle="1" w:styleId="afb">
    <w:name w:val="标准文件_示例×："/>
    <w:basedOn w:val="afff6"/>
    <w:next w:val="afffffffff5"/>
    <w:autoRedefine/>
    <w:qFormat/>
    <w:rsid w:val="006747C2"/>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autoRedefine/>
    <w:qFormat/>
    <w:rsid w:val="006747C2"/>
    <w:rPr>
      <w:rFonts w:ascii="宋体" w:hAnsi="Times New Roman"/>
      <w:sz w:val="21"/>
    </w:rPr>
  </w:style>
  <w:style w:type="paragraph" w:customStyle="1" w:styleId="afffffffff6">
    <w:name w:val="标准文件_表格续"/>
    <w:basedOn w:val="afffff"/>
    <w:next w:val="afffff"/>
    <w:autoRedefine/>
    <w:qFormat/>
    <w:rsid w:val="006747C2"/>
    <w:pPr>
      <w:jc w:val="center"/>
    </w:pPr>
    <w:rPr>
      <w:rFonts w:ascii="黑体" w:eastAsia="黑体" w:hAnsi="黑体"/>
    </w:rPr>
  </w:style>
  <w:style w:type="character" w:styleId="afffffffff7">
    <w:name w:val="Placeholder Text"/>
    <w:basedOn w:val="afff7"/>
    <w:autoRedefine/>
    <w:uiPriority w:val="99"/>
    <w:semiHidden/>
    <w:qFormat/>
    <w:rsid w:val="006747C2"/>
    <w:rPr>
      <w:color w:val="808080"/>
    </w:rPr>
  </w:style>
  <w:style w:type="paragraph" w:customStyle="1" w:styleId="2">
    <w:name w:val="标准文件_二级项2"/>
    <w:basedOn w:val="afffff"/>
    <w:autoRedefine/>
    <w:qFormat/>
    <w:rsid w:val="006747C2"/>
    <w:pPr>
      <w:numPr>
        <w:ilvl w:val="1"/>
        <w:numId w:val="21"/>
      </w:numPr>
      <w:ind w:firstLineChars="0" w:firstLine="0"/>
    </w:pPr>
  </w:style>
  <w:style w:type="paragraph" w:customStyle="1" w:styleId="21">
    <w:name w:val="标准文件_三级项2"/>
    <w:basedOn w:val="afffff"/>
    <w:autoRedefine/>
    <w:qFormat/>
    <w:rsid w:val="006747C2"/>
    <w:pPr>
      <w:numPr>
        <w:numId w:val="30"/>
      </w:numPr>
      <w:spacing w:line="300" w:lineRule="exact"/>
      <w:ind w:firstLineChars="0"/>
    </w:pPr>
    <w:rPr>
      <w:rFonts w:ascii="Times New Roman"/>
    </w:rPr>
  </w:style>
  <w:style w:type="paragraph" w:customStyle="1" w:styleId="20">
    <w:name w:val="标准文件_一级项2"/>
    <w:basedOn w:val="afffff"/>
    <w:autoRedefine/>
    <w:qFormat/>
    <w:rsid w:val="006747C2"/>
    <w:pPr>
      <w:numPr>
        <w:numId w:val="31"/>
      </w:numPr>
      <w:spacing w:line="300" w:lineRule="exact"/>
      <w:ind w:firstLineChars="0"/>
    </w:pPr>
    <w:rPr>
      <w:rFonts w:ascii="Times New Roman"/>
    </w:rPr>
  </w:style>
  <w:style w:type="paragraph" w:customStyle="1" w:styleId="afffffffff8">
    <w:name w:val="标准文件_提示"/>
    <w:basedOn w:val="afffff"/>
    <w:next w:val="afffff"/>
    <w:autoRedefine/>
    <w:qFormat/>
    <w:rsid w:val="006747C2"/>
    <w:pPr>
      <w:ind w:firstLine="420"/>
    </w:pPr>
    <w:rPr>
      <w:rFonts w:ascii="黑体" w:eastAsia="黑体"/>
    </w:rPr>
  </w:style>
  <w:style w:type="character" w:customStyle="1" w:styleId="afffffffff9">
    <w:name w:val="标准文件_来源"/>
    <w:basedOn w:val="afff7"/>
    <w:autoRedefine/>
    <w:uiPriority w:val="1"/>
    <w:qFormat/>
    <w:rsid w:val="006747C2"/>
    <w:rPr>
      <w:rFonts w:eastAsia="宋体"/>
      <w:sz w:val="21"/>
    </w:rPr>
  </w:style>
  <w:style w:type="paragraph" w:customStyle="1" w:styleId="afffffffffa">
    <w:name w:val="标准文件_图表说明"/>
    <w:autoRedefine/>
    <w:qFormat/>
    <w:rsid w:val="006747C2"/>
    <w:pPr>
      <w:spacing w:line="276" w:lineRule="auto"/>
      <w:ind w:firstLine="420"/>
    </w:pPr>
    <w:rPr>
      <w:rFonts w:ascii="宋体" w:hAnsi="宋体"/>
      <w:kern w:val="2"/>
      <w:sz w:val="18"/>
    </w:rPr>
  </w:style>
  <w:style w:type="paragraph" w:customStyle="1" w:styleId="afffffffffb">
    <w:name w:val="其他发布日期"/>
    <w:basedOn w:val="affffffd"/>
    <w:autoRedefine/>
    <w:qFormat/>
    <w:rsid w:val="006747C2"/>
    <w:pPr>
      <w:framePr w:w="3997" w:h="471" w:hRule="exact" w:hSpace="0" w:vSpace="181" w:wrap="around" w:vAnchor="page" w:hAnchor="page" w:x="1419" w:y="14097"/>
    </w:pPr>
  </w:style>
  <w:style w:type="paragraph" w:customStyle="1" w:styleId="afffffffffc">
    <w:name w:val="其他实施日期"/>
    <w:basedOn w:val="affffffff3"/>
    <w:autoRedefine/>
    <w:qFormat/>
    <w:rsid w:val="006747C2"/>
    <w:pPr>
      <w:framePr w:w="3997" w:h="471" w:hRule="exact" w:vSpace="181" w:wrap="around" w:vAnchor="page" w:hAnchor="page" w:x="7089" w:y="14097"/>
    </w:pPr>
  </w:style>
  <w:style w:type="paragraph" w:customStyle="1" w:styleId="afffffffffd">
    <w:name w:val="标准文件_文件编号"/>
    <w:basedOn w:val="afffff"/>
    <w:autoRedefine/>
    <w:qFormat/>
    <w:rsid w:val="006747C2"/>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e">
    <w:name w:val="标准文件_替换文件编号"/>
    <w:basedOn w:val="afffffffffd"/>
    <w:autoRedefine/>
    <w:qFormat/>
    <w:rsid w:val="006747C2"/>
    <w:pPr>
      <w:framePr w:wrap="auto"/>
      <w:spacing w:before="57"/>
    </w:pPr>
    <w:rPr>
      <w:sz w:val="21"/>
    </w:rPr>
  </w:style>
  <w:style w:type="paragraph" w:customStyle="1" w:styleId="affffffffff">
    <w:name w:val="标准文件_文件名称"/>
    <w:basedOn w:val="afffff"/>
    <w:next w:val="afffff"/>
    <w:autoRedefine/>
    <w:qFormat/>
    <w:rsid w:val="006747C2"/>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9">
    <w:name w:val="标准文件_附录图标号"/>
    <w:basedOn w:val="afffff"/>
    <w:next w:val="afffff"/>
    <w:autoRedefine/>
    <w:qFormat/>
    <w:rsid w:val="006747C2"/>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f"/>
    <w:next w:val="afffff"/>
    <w:autoRedefine/>
    <w:qFormat/>
    <w:rsid w:val="006747C2"/>
    <w:pPr>
      <w:numPr>
        <w:numId w:val="5"/>
      </w:numPr>
      <w:spacing w:line="14" w:lineRule="exact"/>
      <w:ind w:firstLineChars="0" w:firstLine="0"/>
      <w:jc w:val="center"/>
    </w:pPr>
    <w:rPr>
      <w:rFonts w:eastAsia="黑体"/>
      <w:vanish/>
      <w:sz w:val="2"/>
    </w:rPr>
  </w:style>
  <w:style w:type="paragraph" w:customStyle="1" w:styleId="a8">
    <w:name w:val="标准文件_引言一级条标题"/>
    <w:basedOn w:val="afffff"/>
    <w:next w:val="afffff"/>
    <w:autoRedefine/>
    <w:qFormat/>
    <w:rsid w:val="006747C2"/>
    <w:pPr>
      <w:numPr>
        <w:ilvl w:val="1"/>
        <w:numId w:val="8"/>
      </w:numPr>
      <w:spacing w:beforeLines="50" w:afterLines="50"/>
      <w:ind w:firstLineChars="0"/>
    </w:pPr>
    <w:rPr>
      <w:rFonts w:ascii="黑体" w:eastAsia="黑体"/>
    </w:rPr>
  </w:style>
  <w:style w:type="paragraph" w:customStyle="1" w:styleId="a9">
    <w:name w:val="标准文件_引言二级条标题"/>
    <w:basedOn w:val="afffff"/>
    <w:next w:val="afffff"/>
    <w:autoRedefine/>
    <w:qFormat/>
    <w:rsid w:val="006747C2"/>
    <w:pPr>
      <w:numPr>
        <w:ilvl w:val="2"/>
        <w:numId w:val="8"/>
      </w:numPr>
      <w:spacing w:beforeLines="50" w:afterLines="50"/>
      <w:ind w:firstLineChars="0"/>
    </w:pPr>
    <w:rPr>
      <w:rFonts w:ascii="黑体" w:eastAsia="黑体"/>
    </w:rPr>
  </w:style>
  <w:style w:type="paragraph" w:customStyle="1" w:styleId="aa">
    <w:name w:val="标准文件_引言三级条标题"/>
    <w:basedOn w:val="afffff"/>
    <w:next w:val="afffff"/>
    <w:autoRedefine/>
    <w:qFormat/>
    <w:rsid w:val="006747C2"/>
    <w:pPr>
      <w:numPr>
        <w:ilvl w:val="3"/>
        <w:numId w:val="8"/>
      </w:numPr>
      <w:spacing w:beforeLines="50" w:afterLines="50"/>
      <w:ind w:firstLineChars="0"/>
    </w:pPr>
    <w:rPr>
      <w:rFonts w:ascii="黑体" w:eastAsia="黑体"/>
    </w:rPr>
  </w:style>
  <w:style w:type="paragraph" w:customStyle="1" w:styleId="ab">
    <w:name w:val="标准文件_引言四级条标题"/>
    <w:basedOn w:val="afffff"/>
    <w:next w:val="afffff"/>
    <w:autoRedefine/>
    <w:qFormat/>
    <w:rsid w:val="006747C2"/>
    <w:pPr>
      <w:numPr>
        <w:ilvl w:val="4"/>
        <w:numId w:val="8"/>
      </w:numPr>
      <w:spacing w:beforeLines="50" w:afterLines="50"/>
      <w:ind w:firstLineChars="0"/>
    </w:pPr>
    <w:rPr>
      <w:rFonts w:ascii="黑体" w:eastAsia="黑体"/>
    </w:rPr>
  </w:style>
  <w:style w:type="paragraph" w:customStyle="1" w:styleId="ac">
    <w:name w:val="标准文件_引言五级条标题"/>
    <w:basedOn w:val="afffff"/>
    <w:next w:val="afffff"/>
    <w:autoRedefine/>
    <w:qFormat/>
    <w:rsid w:val="006747C2"/>
    <w:pPr>
      <w:numPr>
        <w:ilvl w:val="5"/>
        <w:numId w:val="8"/>
      </w:numPr>
      <w:spacing w:beforeLines="50" w:afterLines="50"/>
      <w:ind w:firstLineChars="0"/>
    </w:pPr>
    <w:rPr>
      <w:rFonts w:ascii="黑体" w:eastAsia="黑体"/>
    </w:rPr>
  </w:style>
  <w:style w:type="paragraph" w:customStyle="1" w:styleId="affffffffff0">
    <w:name w:val="标准文件_注后"/>
    <w:basedOn w:val="afffff"/>
    <w:autoRedefine/>
    <w:qFormat/>
    <w:rsid w:val="006747C2"/>
    <w:pPr>
      <w:ind w:left="811" w:firstLineChars="0" w:firstLine="0"/>
    </w:pPr>
    <w:rPr>
      <w:sz w:val="18"/>
    </w:rPr>
  </w:style>
  <w:style w:type="paragraph" w:customStyle="1" w:styleId="X">
    <w:name w:val="标准文件_注X后"/>
    <w:basedOn w:val="afffff"/>
    <w:autoRedefine/>
    <w:qFormat/>
    <w:rsid w:val="006747C2"/>
    <w:pPr>
      <w:ind w:left="811" w:firstLineChars="0" w:firstLine="0"/>
    </w:pPr>
    <w:rPr>
      <w:sz w:val="18"/>
    </w:rPr>
  </w:style>
  <w:style w:type="paragraph" w:customStyle="1" w:styleId="affffffffff1">
    <w:name w:val="标准文件_示例后"/>
    <w:basedOn w:val="afffff"/>
    <w:autoRedefine/>
    <w:qFormat/>
    <w:rsid w:val="006747C2"/>
    <w:pPr>
      <w:ind w:left="964" w:firstLineChars="0" w:firstLine="0"/>
    </w:pPr>
    <w:rPr>
      <w:sz w:val="18"/>
    </w:rPr>
  </w:style>
  <w:style w:type="paragraph" w:customStyle="1" w:styleId="X0">
    <w:name w:val="标准文件_示例X后"/>
    <w:basedOn w:val="afffff"/>
    <w:link w:val="X1"/>
    <w:autoRedefine/>
    <w:qFormat/>
    <w:rsid w:val="006747C2"/>
    <w:pPr>
      <w:ind w:left="1049" w:firstLineChars="0" w:firstLine="0"/>
    </w:pPr>
    <w:rPr>
      <w:sz w:val="18"/>
    </w:rPr>
  </w:style>
  <w:style w:type="character" w:customStyle="1" w:styleId="X1">
    <w:name w:val="标准文件_示例X后 字符"/>
    <w:basedOn w:val="Char6"/>
    <w:link w:val="X0"/>
    <w:autoRedefine/>
    <w:qFormat/>
    <w:rsid w:val="006747C2"/>
    <w:rPr>
      <w:rFonts w:ascii="宋体" w:hAnsi="Times New Roman"/>
      <w:sz w:val="18"/>
    </w:rPr>
  </w:style>
  <w:style w:type="paragraph" w:customStyle="1" w:styleId="affffffffff2">
    <w:name w:val="标准文件_索引项"/>
    <w:basedOn w:val="afffff"/>
    <w:next w:val="afffff"/>
    <w:autoRedefine/>
    <w:qFormat/>
    <w:rsid w:val="006747C2"/>
    <w:pPr>
      <w:tabs>
        <w:tab w:val="right" w:leader="dot" w:pos="9356"/>
      </w:tabs>
      <w:ind w:left="210" w:firstLineChars="0" w:hanging="210"/>
      <w:jc w:val="left"/>
    </w:pPr>
  </w:style>
  <w:style w:type="paragraph" w:customStyle="1" w:styleId="affffffffff3">
    <w:name w:val="标准文件_附录一级无标题"/>
    <w:basedOn w:val="aff5"/>
    <w:autoRedefine/>
    <w:qFormat/>
    <w:rsid w:val="006747C2"/>
    <w:pPr>
      <w:spacing w:beforeLines="0" w:afterLines="0" w:line="276" w:lineRule="auto"/>
      <w:outlineLvl w:val="9"/>
    </w:pPr>
    <w:rPr>
      <w:rFonts w:ascii="宋体" w:eastAsia="宋体"/>
    </w:rPr>
  </w:style>
  <w:style w:type="paragraph" w:customStyle="1" w:styleId="affffffffff4">
    <w:name w:val="标准文件_附录二级无标题"/>
    <w:basedOn w:val="aff6"/>
    <w:autoRedefine/>
    <w:qFormat/>
    <w:rsid w:val="006747C2"/>
    <w:pPr>
      <w:spacing w:beforeLines="0" w:afterLines="0" w:line="276" w:lineRule="auto"/>
      <w:outlineLvl w:val="9"/>
    </w:pPr>
    <w:rPr>
      <w:rFonts w:ascii="宋体" w:eastAsia="宋体"/>
    </w:rPr>
  </w:style>
  <w:style w:type="paragraph" w:customStyle="1" w:styleId="affffffffff5">
    <w:name w:val="标准文件_附录三级无标题"/>
    <w:basedOn w:val="aff7"/>
    <w:autoRedefine/>
    <w:qFormat/>
    <w:rsid w:val="006747C2"/>
    <w:pPr>
      <w:spacing w:beforeLines="0" w:afterLines="0" w:line="276" w:lineRule="auto"/>
      <w:outlineLvl w:val="9"/>
    </w:pPr>
    <w:rPr>
      <w:rFonts w:ascii="宋体" w:eastAsia="宋体"/>
    </w:rPr>
  </w:style>
  <w:style w:type="paragraph" w:customStyle="1" w:styleId="affffffffff6">
    <w:name w:val="标准文件_附录四级无标题"/>
    <w:basedOn w:val="aff8"/>
    <w:autoRedefine/>
    <w:qFormat/>
    <w:rsid w:val="006747C2"/>
    <w:pPr>
      <w:spacing w:beforeLines="0" w:afterLines="0" w:line="276" w:lineRule="auto"/>
      <w:outlineLvl w:val="9"/>
    </w:pPr>
    <w:rPr>
      <w:rFonts w:ascii="宋体" w:eastAsia="宋体"/>
    </w:rPr>
  </w:style>
  <w:style w:type="paragraph" w:customStyle="1" w:styleId="affffffffff7">
    <w:name w:val="标准文件_附录五级无标题"/>
    <w:basedOn w:val="aff9"/>
    <w:autoRedefine/>
    <w:qFormat/>
    <w:rsid w:val="006747C2"/>
    <w:pPr>
      <w:spacing w:beforeLines="0" w:afterLines="0" w:line="276" w:lineRule="auto"/>
      <w:outlineLvl w:val="9"/>
    </w:pPr>
    <w:rPr>
      <w:rFonts w:ascii="宋体" w:eastAsia="宋体"/>
    </w:rPr>
  </w:style>
  <w:style w:type="paragraph" w:customStyle="1" w:styleId="affffffffff8">
    <w:name w:val="标准文件_引言一级无标题"/>
    <w:basedOn w:val="a8"/>
    <w:next w:val="afffff"/>
    <w:autoRedefine/>
    <w:qFormat/>
    <w:rsid w:val="006747C2"/>
    <w:pPr>
      <w:spacing w:beforeLines="0" w:afterLines="0" w:line="276" w:lineRule="auto"/>
    </w:pPr>
    <w:rPr>
      <w:rFonts w:ascii="宋体" w:eastAsia="宋体"/>
    </w:rPr>
  </w:style>
  <w:style w:type="paragraph" w:customStyle="1" w:styleId="affffffffff9">
    <w:name w:val="标准文件_引言二级无标题"/>
    <w:basedOn w:val="a9"/>
    <w:next w:val="afffff"/>
    <w:autoRedefine/>
    <w:qFormat/>
    <w:rsid w:val="006747C2"/>
    <w:pPr>
      <w:spacing w:beforeLines="0" w:afterLines="0" w:line="276" w:lineRule="auto"/>
    </w:pPr>
    <w:rPr>
      <w:rFonts w:ascii="宋体" w:eastAsia="宋体"/>
    </w:rPr>
  </w:style>
  <w:style w:type="paragraph" w:customStyle="1" w:styleId="affffffffffa">
    <w:name w:val="标准文件_引言三级无标题"/>
    <w:basedOn w:val="aa"/>
    <w:autoRedefine/>
    <w:qFormat/>
    <w:rsid w:val="006747C2"/>
    <w:pPr>
      <w:spacing w:beforeLines="0" w:afterLines="0" w:line="276" w:lineRule="auto"/>
    </w:pPr>
    <w:rPr>
      <w:rFonts w:ascii="宋体" w:eastAsia="宋体"/>
    </w:rPr>
  </w:style>
  <w:style w:type="paragraph" w:customStyle="1" w:styleId="affffffffffb">
    <w:name w:val="标准文件_引言四级无标题"/>
    <w:basedOn w:val="ab"/>
    <w:next w:val="afffff"/>
    <w:autoRedefine/>
    <w:qFormat/>
    <w:rsid w:val="006747C2"/>
    <w:pPr>
      <w:spacing w:beforeLines="0" w:afterLines="0" w:line="276" w:lineRule="auto"/>
    </w:pPr>
    <w:rPr>
      <w:rFonts w:ascii="宋体" w:eastAsia="宋体"/>
    </w:rPr>
  </w:style>
  <w:style w:type="paragraph" w:customStyle="1" w:styleId="affffffffffc">
    <w:name w:val="标准文件_引言五级无标题"/>
    <w:basedOn w:val="ac"/>
    <w:next w:val="afffff"/>
    <w:autoRedefine/>
    <w:qFormat/>
    <w:rsid w:val="006747C2"/>
    <w:pPr>
      <w:spacing w:beforeLines="0" w:afterLines="0" w:line="276" w:lineRule="auto"/>
    </w:pPr>
    <w:rPr>
      <w:rFonts w:ascii="宋体" w:eastAsia="宋体"/>
    </w:rPr>
  </w:style>
  <w:style w:type="paragraph" w:customStyle="1" w:styleId="affffffffffd">
    <w:name w:val="标准文件_索引标题"/>
    <w:basedOn w:val="afffff6"/>
    <w:next w:val="afffff"/>
    <w:autoRedefine/>
    <w:qFormat/>
    <w:rsid w:val="006747C2"/>
    <w:rPr>
      <w:rFonts w:hAnsi="黑体"/>
    </w:rPr>
  </w:style>
  <w:style w:type="paragraph" w:customStyle="1" w:styleId="affffffffffe">
    <w:name w:val="标准文件_脚注内容"/>
    <w:basedOn w:val="afffff"/>
    <w:autoRedefine/>
    <w:qFormat/>
    <w:rsid w:val="006747C2"/>
    <w:pPr>
      <w:ind w:leftChars="200" w:left="400" w:hangingChars="200" w:hanging="200"/>
    </w:pPr>
    <w:rPr>
      <w:sz w:val="15"/>
    </w:rPr>
  </w:style>
  <w:style w:type="paragraph" w:customStyle="1" w:styleId="afffffffffff">
    <w:name w:val="标准文件_术语条一"/>
    <w:basedOn w:val="affffffff8"/>
    <w:next w:val="afffff"/>
    <w:autoRedefine/>
    <w:qFormat/>
    <w:rsid w:val="006747C2"/>
  </w:style>
  <w:style w:type="paragraph" w:customStyle="1" w:styleId="afffffffffff0">
    <w:name w:val="标准文件_术语条二"/>
    <w:basedOn w:val="affffffffb"/>
    <w:next w:val="afffff"/>
    <w:autoRedefine/>
    <w:qFormat/>
    <w:rsid w:val="006747C2"/>
  </w:style>
  <w:style w:type="paragraph" w:customStyle="1" w:styleId="afffffffffff1">
    <w:name w:val="标准文件_术语条三"/>
    <w:basedOn w:val="affffffffa"/>
    <w:next w:val="afffff"/>
    <w:autoRedefine/>
    <w:qFormat/>
    <w:rsid w:val="006747C2"/>
  </w:style>
  <w:style w:type="paragraph" w:customStyle="1" w:styleId="afffffffffff2">
    <w:name w:val="标准文件_术语条四"/>
    <w:basedOn w:val="affffffffd"/>
    <w:next w:val="afffff"/>
    <w:autoRedefine/>
    <w:qFormat/>
    <w:rsid w:val="006747C2"/>
  </w:style>
  <w:style w:type="paragraph" w:customStyle="1" w:styleId="afffffffffff3">
    <w:name w:val="标准文件_术语条五"/>
    <w:basedOn w:val="affffffff9"/>
    <w:next w:val="afffff"/>
    <w:autoRedefine/>
    <w:qFormat/>
    <w:rsid w:val="006747C2"/>
  </w:style>
  <w:style w:type="paragraph" w:customStyle="1" w:styleId="Default">
    <w:name w:val="Default"/>
    <w:autoRedefine/>
    <w:qFormat/>
    <w:rsid w:val="006747C2"/>
    <w:pPr>
      <w:widowControl w:val="0"/>
      <w:autoSpaceDE w:val="0"/>
      <w:autoSpaceDN w:val="0"/>
      <w:adjustRightInd w:val="0"/>
    </w:pPr>
    <w:rPr>
      <w:rFonts w:ascii="宋体" w:hAnsi="Calibri" w:cs="宋体"/>
      <w:color w:val="000000"/>
      <w:sz w:val="24"/>
      <w:szCs w:val="24"/>
    </w:rPr>
  </w:style>
  <w:style w:type="character" w:customStyle="1" w:styleId="afffffffffff4">
    <w:name w:val="发布"/>
    <w:basedOn w:val="afff7"/>
    <w:autoRedefine/>
    <w:qFormat/>
    <w:rsid w:val="006747C2"/>
    <w:rPr>
      <w:rFonts w:ascii="黑体" w:eastAsia="黑体"/>
      <w:spacing w:val="85"/>
      <w:w w:val="100"/>
      <w:position w:val="3"/>
      <w:sz w:val="28"/>
      <w:szCs w:val="28"/>
    </w:rPr>
  </w:style>
  <w:style w:type="paragraph" w:customStyle="1" w:styleId="af6">
    <w:name w:val="字母编号列项（一级）"/>
    <w:autoRedefine/>
    <w:qFormat/>
    <w:rsid w:val="006747C2"/>
    <w:pPr>
      <w:numPr>
        <w:numId w:val="13"/>
      </w:numPr>
      <w:jc w:val="both"/>
    </w:pPr>
    <w:rPr>
      <w:rFonts w:ascii="宋体" w:cs="Calibri"/>
      <w:sz w:val="21"/>
    </w:rPr>
  </w:style>
  <w:style w:type="paragraph" w:customStyle="1" w:styleId="afffffffffff5">
    <w:name w:val="段"/>
    <w:link w:val="Char7"/>
    <w:autoRedefine/>
    <w:qFormat/>
    <w:rsid w:val="006747C2"/>
    <w:pPr>
      <w:tabs>
        <w:tab w:val="center" w:pos="4201"/>
        <w:tab w:val="right" w:leader="dot" w:pos="9298"/>
      </w:tabs>
      <w:autoSpaceDE w:val="0"/>
      <w:autoSpaceDN w:val="0"/>
      <w:jc w:val="center"/>
    </w:pPr>
    <w:rPr>
      <w:rFonts w:ascii="宋体" w:hAnsi="Calibri" w:cs="黑体"/>
      <w:kern w:val="2"/>
      <w:sz w:val="21"/>
      <w:szCs w:val="22"/>
    </w:rPr>
  </w:style>
  <w:style w:type="paragraph" w:customStyle="1" w:styleId="a">
    <w:name w:val="正文表标题"/>
    <w:next w:val="afffffffffff5"/>
    <w:autoRedefine/>
    <w:qFormat/>
    <w:rsid w:val="006747C2"/>
    <w:pPr>
      <w:numPr>
        <w:numId w:val="32"/>
      </w:numPr>
      <w:jc w:val="center"/>
    </w:pPr>
    <w:rPr>
      <w:rFonts w:ascii="黑体" w:eastAsia="黑体" w:hAnsi="Calibri" w:cs="黑体"/>
      <w:sz w:val="21"/>
    </w:rPr>
  </w:style>
  <w:style w:type="paragraph" w:customStyle="1" w:styleId="afffffffffff6">
    <w:name w:val="二级无"/>
    <w:basedOn w:val="afffffffffff7"/>
    <w:autoRedefine/>
    <w:qFormat/>
    <w:rsid w:val="006747C2"/>
    <w:pPr>
      <w:tabs>
        <w:tab w:val="left" w:pos="0"/>
        <w:tab w:val="left" w:pos="426"/>
        <w:tab w:val="left" w:pos="568"/>
      </w:tabs>
      <w:spacing w:beforeLines="0" w:afterLines="0"/>
    </w:pPr>
    <w:rPr>
      <w:rFonts w:ascii="宋体" w:eastAsia="宋体" w:cs="Calibri"/>
    </w:rPr>
  </w:style>
  <w:style w:type="paragraph" w:customStyle="1" w:styleId="afffffffffff7">
    <w:name w:val="二级条标题"/>
    <w:basedOn w:val="afffffffffff8"/>
    <w:next w:val="afffffffffff5"/>
    <w:autoRedefine/>
    <w:qFormat/>
    <w:rsid w:val="006747C2"/>
    <w:pPr>
      <w:outlineLvl w:val="3"/>
    </w:pPr>
  </w:style>
  <w:style w:type="paragraph" w:customStyle="1" w:styleId="afffffffffff8">
    <w:name w:val="一级条标题"/>
    <w:next w:val="afffffffffff5"/>
    <w:autoRedefine/>
    <w:qFormat/>
    <w:rsid w:val="006747C2"/>
    <w:pPr>
      <w:spacing w:beforeLines="50" w:afterLines="50"/>
      <w:outlineLvl w:val="2"/>
    </w:pPr>
    <w:rPr>
      <w:rFonts w:ascii="黑体" w:eastAsia="黑体"/>
      <w:sz w:val="21"/>
      <w:szCs w:val="21"/>
    </w:rPr>
  </w:style>
  <w:style w:type="paragraph" w:customStyle="1" w:styleId="afffffffffff9">
    <w:name w:val="一级无"/>
    <w:basedOn w:val="afffffffffff8"/>
    <w:autoRedefine/>
    <w:qFormat/>
    <w:rsid w:val="006747C2"/>
    <w:pPr>
      <w:spacing w:beforeLines="0" w:afterLines="0"/>
    </w:pPr>
    <w:rPr>
      <w:rFonts w:ascii="宋体" w:eastAsia="宋体"/>
    </w:rPr>
  </w:style>
  <w:style w:type="character" w:customStyle="1" w:styleId="Char7">
    <w:name w:val="段 Char"/>
    <w:basedOn w:val="afff7"/>
    <w:link w:val="afffffffffff5"/>
    <w:autoRedefine/>
    <w:qFormat/>
    <w:locked/>
    <w:rsid w:val="006747C2"/>
    <w:rPr>
      <w:rFonts w:ascii="宋体" w:hAnsi="Calibri" w:cs="黑体"/>
      <w:kern w:val="2"/>
      <w:sz w:val="21"/>
      <w:szCs w:val="22"/>
    </w:rPr>
  </w:style>
  <w:style w:type="paragraph" w:customStyle="1" w:styleId="12">
    <w:name w:val="正文1"/>
    <w:autoRedefine/>
    <w:qFormat/>
    <w:rsid w:val="006747C2"/>
    <w:pPr>
      <w:jc w:val="both"/>
    </w:pPr>
    <w:rPr>
      <w:kern w:val="2"/>
      <w:sz w:val="21"/>
      <w:szCs w:val="21"/>
    </w:rPr>
  </w:style>
  <w:style w:type="paragraph" w:customStyle="1" w:styleId="13">
    <w:name w:val="修订1"/>
    <w:hidden/>
    <w:uiPriority w:val="99"/>
    <w:unhideWhenUsed/>
    <w:qFormat/>
    <w:rsid w:val="006747C2"/>
    <w:rPr>
      <w:rFonts w:ascii="Calibri" w:hAnsi="Calibri"/>
      <w:kern w:val="2"/>
      <w:sz w:val="21"/>
      <w:szCs w:val="21"/>
    </w:rPr>
  </w:style>
  <w:style w:type="paragraph" w:styleId="afffffffffffa">
    <w:name w:val="Revision"/>
    <w:hidden/>
    <w:uiPriority w:val="99"/>
    <w:unhideWhenUsed/>
    <w:rsid w:val="006B55AA"/>
    <w:rPr>
      <w:rFonts w:ascii="Calibri" w:hAnsi="Calibri"/>
      <w:kern w:val="2"/>
      <w:sz w:val="21"/>
      <w:szCs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image" Target="media/image3.jpeg"/><Relationship Id="rId36" Type="http://schemas.microsoft.com/office/2011/relationships/people" Target="people.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header" Target="header11.xml"/><Relationship Id="rId35"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4CF77F6399E41D79550FB60D1251F76"/>
        <w:category>
          <w:name w:val="常规"/>
          <w:gallery w:val="placeholder"/>
        </w:category>
        <w:types>
          <w:type w:val="bbPlcHdr"/>
        </w:types>
        <w:behaviors>
          <w:behavior w:val="content"/>
        </w:behaviors>
        <w:guid w:val="{DB6A2532-D5B8-4879-BEB2-CA88A9D574AD}"/>
      </w:docPartPr>
      <w:docPartBody>
        <w:p w:rsidR="00664390" w:rsidRDefault="001D4157">
          <w:pPr>
            <w:pStyle w:val="04CF77F6399E41D79550FB60D1251F76"/>
          </w:pPr>
          <w:r>
            <w:rPr>
              <w:rStyle w:val="a3"/>
              <w:rFonts w:hint="eastAsia"/>
            </w:rPr>
            <w:t>单击或点击此处输入文字。</w:t>
          </w:r>
        </w:p>
      </w:docPartBody>
    </w:docPart>
    <w:docPart>
      <w:docPartPr>
        <w:name w:val="B99FCEBB99914580B0B78F4093A4ADDA"/>
        <w:category>
          <w:name w:val="常规"/>
          <w:gallery w:val="placeholder"/>
        </w:category>
        <w:types>
          <w:type w:val="bbPlcHdr"/>
        </w:types>
        <w:behaviors>
          <w:behavior w:val="content"/>
        </w:behaviors>
        <w:guid w:val="{2BF592DA-4F77-4C68-9063-E438B5215D36}"/>
      </w:docPartPr>
      <w:docPartBody>
        <w:p w:rsidR="00664390" w:rsidRDefault="001D4157">
          <w:pPr>
            <w:pStyle w:val="B99FCEBB99914580B0B78F4093A4ADDA"/>
          </w:pPr>
          <w:r>
            <w:rPr>
              <w:rStyle w:val="a3"/>
              <w:rFonts w:hint="eastAsia"/>
            </w:rPr>
            <w:t>选择一项。</w:t>
          </w:r>
        </w:p>
      </w:docPartBody>
    </w:docPart>
    <w:docPart>
      <w:docPartPr>
        <w:name w:val="15E1C16EE56642C3963CB8D338CE6E7D"/>
        <w:category>
          <w:name w:val="常规"/>
          <w:gallery w:val="placeholder"/>
        </w:category>
        <w:types>
          <w:type w:val="bbPlcHdr"/>
        </w:types>
        <w:behaviors>
          <w:behavior w:val="content"/>
        </w:behaviors>
        <w:guid w:val="{8491F0EA-F39C-4785-8DA1-2E1CE979B0DF}"/>
      </w:docPartPr>
      <w:docPartBody>
        <w:p w:rsidR="00664390" w:rsidRDefault="001D4157">
          <w:pPr>
            <w:pStyle w:val="15E1C16EE56642C3963CB8D338CE6E7D"/>
          </w:pPr>
          <w:r>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bordersDoNotSurroundHeader/>
  <w:bordersDoNotSurroundFooter/>
  <w:revisionView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146DE"/>
    <w:rsid w:val="00045DB7"/>
    <w:rsid w:val="000570E0"/>
    <w:rsid w:val="00085E9B"/>
    <w:rsid w:val="000A3D53"/>
    <w:rsid w:val="0010261A"/>
    <w:rsid w:val="0011349E"/>
    <w:rsid w:val="00146F51"/>
    <w:rsid w:val="00176610"/>
    <w:rsid w:val="001D2A22"/>
    <w:rsid w:val="001D4157"/>
    <w:rsid w:val="002146DE"/>
    <w:rsid w:val="00216B2E"/>
    <w:rsid w:val="00223547"/>
    <w:rsid w:val="00232BB6"/>
    <w:rsid w:val="00235DFC"/>
    <w:rsid w:val="002969AB"/>
    <w:rsid w:val="002E4649"/>
    <w:rsid w:val="002F05E5"/>
    <w:rsid w:val="0031088A"/>
    <w:rsid w:val="003F3868"/>
    <w:rsid w:val="003F4C17"/>
    <w:rsid w:val="004131D3"/>
    <w:rsid w:val="00450279"/>
    <w:rsid w:val="004A671C"/>
    <w:rsid w:val="004B34AB"/>
    <w:rsid w:val="004F782B"/>
    <w:rsid w:val="005128FB"/>
    <w:rsid w:val="005D5537"/>
    <w:rsid w:val="00631C90"/>
    <w:rsid w:val="006337CF"/>
    <w:rsid w:val="00664390"/>
    <w:rsid w:val="00746A5E"/>
    <w:rsid w:val="0076282E"/>
    <w:rsid w:val="008209EB"/>
    <w:rsid w:val="00874487"/>
    <w:rsid w:val="008C3033"/>
    <w:rsid w:val="0090379D"/>
    <w:rsid w:val="00917E88"/>
    <w:rsid w:val="00926784"/>
    <w:rsid w:val="00A0264C"/>
    <w:rsid w:val="00A14ABD"/>
    <w:rsid w:val="00A848B8"/>
    <w:rsid w:val="00AA0CAD"/>
    <w:rsid w:val="00AA6691"/>
    <w:rsid w:val="00AD72DE"/>
    <w:rsid w:val="00B3109D"/>
    <w:rsid w:val="00B314C9"/>
    <w:rsid w:val="00B47D7B"/>
    <w:rsid w:val="00B506FA"/>
    <w:rsid w:val="00B51A18"/>
    <w:rsid w:val="00B64FDE"/>
    <w:rsid w:val="00BD0783"/>
    <w:rsid w:val="00BE0CC4"/>
    <w:rsid w:val="00C02FBA"/>
    <w:rsid w:val="00C077F6"/>
    <w:rsid w:val="00C108CA"/>
    <w:rsid w:val="00DB0945"/>
    <w:rsid w:val="00DF3847"/>
    <w:rsid w:val="00E279B6"/>
    <w:rsid w:val="00E4565F"/>
    <w:rsid w:val="00E85284"/>
    <w:rsid w:val="00EA27F4"/>
    <w:rsid w:val="00ED20C4"/>
    <w:rsid w:val="00F53BE1"/>
    <w:rsid w:val="00FE1DB4"/>
    <w:rsid w:val="00FF4EE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Table Grid" w:semiHidden="0" w:unhideWhenUsed="0"/>
    <w:lsdException w:name="Placeholder Text"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15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sid w:val="001D4157"/>
    <w:rPr>
      <w:color w:val="808080"/>
    </w:rPr>
  </w:style>
  <w:style w:type="paragraph" w:customStyle="1" w:styleId="04CF77F6399E41D79550FB60D1251F76">
    <w:name w:val="04CF77F6399E41D79550FB60D1251F76"/>
    <w:autoRedefine/>
    <w:qFormat/>
    <w:rsid w:val="001D4157"/>
    <w:pPr>
      <w:widowControl w:val="0"/>
      <w:jc w:val="both"/>
    </w:pPr>
    <w:rPr>
      <w:kern w:val="2"/>
      <w:sz w:val="21"/>
      <w:szCs w:val="22"/>
    </w:rPr>
  </w:style>
  <w:style w:type="paragraph" w:customStyle="1" w:styleId="B99FCEBB99914580B0B78F4093A4ADDA">
    <w:name w:val="B99FCEBB99914580B0B78F4093A4ADDA"/>
    <w:autoRedefine/>
    <w:qFormat/>
    <w:rsid w:val="001D4157"/>
    <w:pPr>
      <w:widowControl w:val="0"/>
      <w:jc w:val="both"/>
    </w:pPr>
    <w:rPr>
      <w:kern w:val="2"/>
      <w:sz w:val="21"/>
      <w:szCs w:val="22"/>
    </w:rPr>
  </w:style>
  <w:style w:type="paragraph" w:customStyle="1" w:styleId="15E1C16EE56642C3963CB8D338CE6E7D">
    <w:name w:val="15E1C16EE56642C3963CB8D338CE6E7D"/>
    <w:autoRedefine/>
    <w:qFormat/>
    <w:rsid w:val="001D4157"/>
    <w:pPr>
      <w:widowControl w:val="0"/>
      <w:jc w:val="both"/>
    </w:pPr>
    <w:rPr>
      <w:kern w:val="2"/>
      <w:sz w:val="21"/>
      <w:szCs w:val="22"/>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9</Pages>
  <Words>759</Words>
  <Characters>4327</Characters>
  <Application>Microsoft Office Word</Application>
  <DocSecurity>0</DocSecurity>
  <Lines>36</Lines>
  <Paragraphs>10</Paragraphs>
  <ScaleCrop>false</ScaleCrop>
  <Company>PCMI</Company>
  <LinksUpToDate>false</LinksUpToDate>
  <CharactersWithSpaces>5076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Lenovo</dc:creator>
  <dc:description>&lt;config cover="true" show_menu="true" version="1.0.0" doctype="SDKXY"&gt;_x000d_
&lt;/config&gt;</dc:description>
  <cp:lastModifiedBy>Windows 用户</cp:lastModifiedBy>
  <cp:revision>75</cp:revision>
  <cp:lastPrinted>2025-04-29T06:58:00Z</cp:lastPrinted>
  <dcterms:created xsi:type="dcterms:W3CDTF">2025-04-30T07:59:00Z</dcterms:created>
  <dcterms:modified xsi:type="dcterms:W3CDTF">2025-04-30T08:34:00Z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2052-12.1.0.20784</vt:lpwstr>
  </property>
  <property fmtid="{D5CDD505-2E9C-101B-9397-08002B2CF9AE}" pid="15" name="ICV">
    <vt:lpwstr>70EE3DF8351647358412A7894474DD18_13</vt:lpwstr>
  </property>
  <property fmtid="{D5CDD505-2E9C-101B-9397-08002B2CF9AE}" pid="16" name="KSOTemplateDocerSaveRecord">
    <vt:lpwstr>eyJoZGlkIjoiYjk5ODM0YmMxOWJiYWQyNDU4MGIzYWRmYTA0ZmI5NDcifQ==</vt:lpwstr>
  </property>
  <property fmtid="{D5CDD505-2E9C-101B-9397-08002B2CF9AE}" pid="17" name="DoublePage">
    <vt:lpwstr>true</vt:lpwstr>
  </property>
</Properties>
</file>